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2DC77EE" w14:textId="77777777" w:rsidTr="00F320AA">
        <w:trPr>
          <w:cantSplit/>
        </w:trPr>
        <w:tc>
          <w:tcPr>
            <w:tcW w:w="1418" w:type="dxa"/>
            <w:vAlign w:val="center"/>
          </w:tcPr>
          <w:p w14:paraId="0D45CA83" w14:textId="77777777" w:rsidR="00F320AA" w:rsidRPr="00DF23FC" w:rsidRDefault="00F320AA" w:rsidP="00F320AA">
            <w:pPr>
              <w:spacing w:before="0"/>
              <w:rPr>
                <w:rFonts w:ascii="Verdana" w:hAnsi="Verdana"/>
                <w:position w:val="6"/>
              </w:rPr>
            </w:pPr>
            <w:r>
              <w:rPr>
                <w:noProof/>
                <w:lang w:val="en-US"/>
              </w:rPr>
              <w:drawing>
                <wp:inline distT="0" distB="0" distL="0" distR="0" wp14:anchorId="12B6AB21" wp14:editId="04CFBFD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976C23B"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6C062593" w14:textId="77777777" w:rsidR="00F320AA" w:rsidRDefault="00EB0812" w:rsidP="00F320AA">
            <w:pPr>
              <w:spacing w:before="0" w:line="240" w:lineRule="atLeast"/>
            </w:pPr>
            <w:r>
              <w:rPr>
                <w:noProof/>
              </w:rPr>
              <w:drawing>
                <wp:inline distT="0" distB="0" distL="0" distR="0" wp14:anchorId="30FEA2EC" wp14:editId="33BD041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4D53B095" w14:textId="77777777">
        <w:trPr>
          <w:cantSplit/>
        </w:trPr>
        <w:tc>
          <w:tcPr>
            <w:tcW w:w="6911" w:type="dxa"/>
            <w:gridSpan w:val="2"/>
            <w:tcBorders>
              <w:bottom w:val="single" w:sz="12" w:space="0" w:color="auto"/>
            </w:tcBorders>
          </w:tcPr>
          <w:p w14:paraId="1EF1C54C"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3C2AB44D" w14:textId="77777777" w:rsidR="00A066F1" w:rsidRPr="00617BE4" w:rsidRDefault="00A066F1" w:rsidP="00A066F1">
            <w:pPr>
              <w:spacing w:before="0" w:line="240" w:lineRule="atLeast"/>
              <w:rPr>
                <w:rFonts w:ascii="Verdana" w:hAnsi="Verdana"/>
                <w:szCs w:val="24"/>
              </w:rPr>
            </w:pPr>
          </w:p>
        </w:tc>
      </w:tr>
      <w:tr w:rsidR="00A066F1" w:rsidRPr="00CA09CD" w14:paraId="3EF183CE" w14:textId="77777777">
        <w:trPr>
          <w:cantSplit/>
        </w:trPr>
        <w:tc>
          <w:tcPr>
            <w:tcW w:w="6911" w:type="dxa"/>
            <w:gridSpan w:val="2"/>
            <w:tcBorders>
              <w:top w:val="single" w:sz="12" w:space="0" w:color="auto"/>
            </w:tcBorders>
          </w:tcPr>
          <w:p w14:paraId="1EAA3054"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20CC516" w14:textId="360D7995" w:rsidR="00A066F1" w:rsidRPr="000644E7" w:rsidRDefault="00B20024" w:rsidP="00A066F1">
            <w:pPr>
              <w:spacing w:before="0" w:line="240" w:lineRule="atLeast"/>
              <w:rPr>
                <w:rFonts w:ascii="Verdana" w:hAnsi="Verdana"/>
                <w:sz w:val="20"/>
                <w:lang w:val="it-IT"/>
              </w:rPr>
            </w:pPr>
            <w:r w:rsidRPr="000644E7">
              <w:rPr>
                <w:rFonts w:ascii="Verdana" w:hAnsi="Verdana"/>
                <w:b/>
                <w:bCs/>
                <w:sz w:val="20"/>
                <w:lang w:val="it-IT"/>
              </w:rPr>
              <w:t xml:space="preserve">Doc. </w:t>
            </w:r>
            <w:proofErr w:type="gramStart"/>
            <w:r w:rsidRPr="000644E7">
              <w:rPr>
                <w:rFonts w:ascii="Verdana" w:hAnsi="Verdana"/>
                <w:b/>
                <w:bCs/>
                <w:sz w:val="20"/>
                <w:lang w:val="it-IT"/>
              </w:rPr>
              <w:t>CPG(</w:t>
            </w:r>
            <w:proofErr w:type="gramEnd"/>
            <w:r w:rsidRPr="000644E7">
              <w:rPr>
                <w:rFonts w:ascii="Verdana" w:hAnsi="Verdana"/>
                <w:b/>
                <w:bCs/>
                <w:sz w:val="20"/>
                <w:lang w:val="it-IT"/>
              </w:rPr>
              <w:t>23)0</w:t>
            </w:r>
            <w:r w:rsidR="00CA09CD">
              <w:rPr>
                <w:rFonts w:ascii="Verdana" w:hAnsi="Verdana"/>
                <w:b/>
                <w:bCs/>
                <w:sz w:val="20"/>
                <w:lang w:val="it-IT"/>
              </w:rPr>
              <w:t>60</w:t>
            </w:r>
            <w:r w:rsidRPr="000644E7">
              <w:rPr>
                <w:rFonts w:ascii="Verdana" w:hAnsi="Verdana"/>
                <w:b/>
                <w:bCs/>
                <w:sz w:val="20"/>
                <w:lang w:val="it-IT"/>
              </w:rPr>
              <w:t xml:space="preserve"> ANNEX</w:t>
            </w:r>
            <w:r w:rsidRPr="000644E7">
              <w:rPr>
                <w:rFonts w:ascii="Verdana" w:hAnsi="Verdana"/>
                <w:b/>
                <w:lang w:val="it-IT"/>
              </w:rPr>
              <w:t xml:space="preserve"> </w:t>
            </w:r>
            <w:r w:rsidRPr="000644E7">
              <w:rPr>
                <w:rFonts w:ascii="Verdana" w:hAnsi="Verdana"/>
                <w:b/>
                <w:bCs/>
                <w:sz w:val="20"/>
                <w:lang w:val="it-IT"/>
              </w:rPr>
              <w:t>V-22E</w:t>
            </w:r>
          </w:p>
        </w:tc>
      </w:tr>
      <w:tr w:rsidR="00A066F1" w:rsidRPr="00CA09CD" w14:paraId="52BC53F9" w14:textId="77777777">
        <w:trPr>
          <w:cantSplit/>
          <w:trHeight w:val="23"/>
        </w:trPr>
        <w:tc>
          <w:tcPr>
            <w:tcW w:w="6911" w:type="dxa"/>
            <w:gridSpan w:val="2"/>
            <w:shd w:val="clear" w:color="auto" w:fill="auto"/>
          </w:tcPr>
          <w:p w14:paraId="525A5320"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6E33C292" w14:textId="74356884" w:rsidR="00A066F1" w:rsidRPr="00B20024" w:rsidRDefault="00E55816" w:rsidP="00AA666F">
            <w:pPr>
              <w:tabs>
                <w:tab w:val="left" w:pos="851"/>
              </w:tabs>
              <w:spacing w:before="0" w:line="240" w:lineRule="atLeast"/>
              <w:rPr>
                <w:rFonts w:ascii="Verdana" w:hAnsi="Verdana"/>
                <w:sz w:val="20"/>
                <w:lang w:val="it-IT"/>
              </w:rPr>
            </w:pPr>
            <w:r w:rsidRPr="00B20024">
              <w:rPr>
                <w:rFonts w:ascii="Verdana" w:hAnsi="Verdana"/>
                <w:b/>
                <w:sz w:val="20"/>
                <w:lang w:val="it-IT"/>
              </w:rPr>
              <w:t>Addendum 7 to</w:t>
            </w:r>
            <w:r w:rsidRPr="00B20024">
              <w:rPr>
                <w:rFonts w:ascii="Verdana" w:hAnsi="Verdana"/>
                <w:b/>
                <w:sz w:val="20"/>
                <w:lang w:val="it-IT"/>
              </w:rPr>
              <w:br/>
            </w:r>
            <w:proofErr w:type="spellStart"/>
            <w:r w:rsidRPr="00B20024">
              <w:rPr>
                <w:rFonts w:ascii="Verdana" w:hAnsi="Verdana"/>
                <w:b/>
                <w:sz w:val="20"/>
                <w:lang w:val="it-IT"/>
              </w:rPr>
              <w:t>Document</w:t>
            </w:r>
            <w:proofErr w:type="spellEnd"/>
            <w:r w:rsidRPr="00B20024">
              <w:rPr>
                <w:rFonts w:ascii="Verdana" w:hAnsi="Verdana"/>
                <w:b/>
                <w:sz w:val="20"/>
                <w:lang w:val="it-IT"/>
              </w:rPr>
              <w:t xml:space="preserve"> </w:t>
            </w:r>
            <w:proofErr w:type="gramStart"/>
            <w:r w:rsidR="00BB2549" w:rsidRPr="00B20024">
              <w:rPr>
                <w:rFonts w:ascii="Verdana" w:hAnsi="Verdana"/>
                <w:b/>
                <w:sz w:val="20"/>
                <w:lang w:val="it-IT"/>
              </w:rPr>
              <w:t>XXXX</w:t>
            </w:r>
            <w:r w:rsidRPr="00B20024">
              <w:rPr>
                <w:rFonts w:ascii="Verdana" w:hAnsi="Verdana"/>
                <w:b/>
                <w:sz w:val="20"/>
                <w:lang w:val="it-IT"/>
              </w:rPr>
              <w:t>(</w:t>
            </w:r>
            <w:proofErr w:type="gramEnd"/>
            <w:r w:rsidRPr="00B20024">
              <w:rPr>
                <w:rFonts w:ascii="Verdana" w:hAnsi="Verdana"/>
                <w:b/>
                <w:sz w:val="20"/>
                <w:lang w:val="it-IT"/>
              </w:rPr>
              <w:t>Add.22)</w:t>
            </w:r>
            <w:r w:rsidR="00A066F1" w:rsidRPr="00B20024">
              <w:rPr>
                <w:rFonts w:ascii="Verdana" w:hAnsi="Verdana"/>
                <w:b/>
                <w:sz w:val="20"/>
                <w:lang w:val="it-IT"/>
              </w:rPr>
              <w:t>-</w:t>
            </w:r>
            <w:r w:rsidR="005E10C9" w:rsidRPr="00B20024">
              <w:rPr>
                <w:rFonts w:ascii="Verdana" w:hAnsi="Verdana"/>
                <w:b/>
                <w:sz w:val="20"/>
                <w:lang w:val="it-IT"/>
              </w:rPr>
              <w:t>E</w:t>
            </w:r>
          </w:p>
        </w:tc>
      </w:tr>
      <w:tr w:rsidR="00A066F1" w:rsidRPr="00C324A8" w14:paraId="53DFE3EC" w14:textId="77777777">
        <w:trPr>
          <w:cantSplit/>
          <w:trHeight w:val="23"/>
        </w:trPr>
        <w:tc>
          <w:tcPr>
            <w:tcW w:w="6911" w:type="dxa"/>
            <w:gridSpan w:val="2"/>
            <w:shd w:val="clear" w:color="auto" w:fill="auto"/>
          </w:tcPr>
          <w:p w14:paraId="1DEE57E4" w14:textId="77777777" w:rsidR="00A066F1" w:rsidRPr="00B20024"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5BAE96E6"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August 2023</w:t>
            </w:r>
          </w:p>
        </w:tc>
      </w:tr>
      <w:tr w:rsidR="00A066F1" w:rsidRPr="00C324A8" w14:paraId="07800822" w14:textId="77777777">
        <w:trPr>
          <w:cantSplit/>
          <w:trHeight w:val="23"/>
        </w:trPr>
        <w:tc>
          <w:tcPr>
            <w:tcW w:w="6911" w:type="dxa"/>
            <w:gridSpan w:val="2"/>
            <w:shd w:val="clear" w:color="auto" w:fill="auto"/>
          </w:tcPr>
          <w:p w14:paraId="4F37C3ED"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9644A3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8F6BDDF" w14:textId="77777777" w:rsidTr="00025864">
        <w:trPr>
          <w:cantSplit/>
          <w:trHeight w:val="23"/>
        </w:trPr>
        <w:tc>
          <w:tcPr>
            <w:tcW w:w="10031" w:type="dxa"/>
            <w:gridSpan w:val="4"/>
            <w:shd w:val="clear" w:color="auto" w:fill="auto"/>
          </w:tcPr>
          <w:p w14:paraId="55C4C642" w14:textId="77777777" w:rsidR="00A066F1" w:rsidRPr="00C324A8" w:rsidRDefault="00A066F1" w:rsidP="00A066F1">
            <w:pPr>
              <w:tabs>
                <w:tab w:val="left" w:pos="993"/>
              </w:tabs>
              <w:spacing w:before="0"/>
              <w:rPr>
                <w:rFonts w:ascii="Verdana" w:hAnsi="Verdana"/>
                <w:b/>
                <w:sz w:val="20"/>
              </w:rPr>
            </w:pPr>
          </w:p>
        </w:tc>
      </w:tr>
      <w:tr w:rsidR="00E55816" w:rsidRPr="00C324A8" w14:paraId="029370B3" w14:textId="77777777" w:rsidTr="00025864">
        <w:trPr>
          <w:cantSplit/>
          <w:trHeight w:val="23"/>
        </w:trPr>
        <w:tc>
          <w:tcPr>
            <w:tcW w:w="10031" w:type="dxa"/>
            <w:gridSpan w:val="4"/>
            <w:shd w:val="clear" w:color="auto" w:fill="auto"/>
          </w:tcPr>
          <w:p w14:paraId="2CDF036E" w14:textId="77777777" w:rsidR="00E55816" w:rsidRDefault="00884D60" w:rsidP="00E55816">
            <w:pPr>
              <w:pStyle w:val="Source"/>
            </w:pPr>
            <w:r>
              <w:t>European Common Proposals</w:t>
            </w:r>
          </w:p>
        </w:tc>
      </w:tr>
      <w:tr w:rsidR="00E55816" w:rsidRPr="00C324A8" w14:paraId="4728D526" w14:textId="77777777" w:rsidTr="00025864">
        <w:trPr>
          <w:cantSplit/>
          <w:trHeight w:val="23"/>
        </w:trPr>
        <w:tc>
          <w:tcPr>
            <w:tcW w:w="10031" w:type="dxa"/>
            <w:gridSpan w:val="4"/>
            <w:shd w:val="clear" w:color="auto" w:fill="auto"/>
          </w:tcPr>
          <w:p w14:paraId="6D573F6B" w14:textId="77777777" w:rsidR="00E55816" w:rsidRDefault="007D5320" w:rsidP="00E55816">
            <w:pPr>
              <w:pStyle w:val="Title1"/>
            </w:pPr>
            <w:r>
              <w:t>Proposals for the work of the conference</w:t>
            </w:r>
          </w:p>
        </w:tc>
      </w:tr>
      <w:tr w:rsidR="00E55816" w:rsidRPr="00C324A8" w14:paraId="1FB4D48C" w14:textId="77777777" w:rsidTr="00025864">
        <w:trPr>
          <w:cantSplit/>
          <w:trHeight w:val="23"/>
        </w:trPr>
        <w:tc>
          <w:tcPr>
            <w:tcW w:w="10031" w:type="dxa"/>
            <w:gridSpan w:val="4"/>
            <w:shd w:val="clear" w:color="auto" w:fill="auto"/>
          </w:tcPr>
          <w:p w14:paraId="0485E528" w14:textId="77777777" w:rsidR="00E55816" w:rsidRDefault="00E55816" w:rsidP="00E55816">
            <w:pPr>
              <w:pStyle w:val="Title2"/>
            </w:pPr>
          </w:p>
        </w:tc>
      </w:tr>
      <w:tr w:rsidR="00A538A6" w:rsidRPr="00C324A8" w14:paraId="0BDB6E8D" w14:textId="77777777" w:rsidTr="00025864">
        <w:trPr>
          <w:cantSplit/>
          <w:trHeight w:val="23"/>
        </w:trPr>
        <w:tc>
          <w:tcPr>
            <w:tcW w:w="10031" w:type="dxa"/>
            <w:gridSpan w:val="4"/>
            <w:shd w:val="clear" w:color="auto" w:fill="auto"/>
          </w:tcPr>
          <w:p w14:paraId="774ACE5B" w14:textId="77777777" w:rsidR="00A538A6" w:rsidRDefault="004B13CB" w:rsidP="004B13CB">
            <w:pPr>
              <w:pStyle w:val="Agendaitem"/>
            </w:pPr>
            <w:r>
              <w:t xml:space="preserve">Agenda </w:t>
            </w:r>
            <w:proofErr w:type="spellStart"/>
            <w:r>
              <w:t>item</w:t>
            </w:r>
            <w:proofErr w:type="spellEnd"/>
            <w:r>
              <w:t xml:space="preserve"> 7(E)</w:t>
            </w:r>
          </w:p>
        </w:tc>
      </w:tr>
    </w:tbl>
    <w:bookmarkEnd w:id="4"/>
    <w:bookmarkEnd w:id="5"/>
    <w:p w14:paraId="7C2CC380" w14:textId="77777777" w:rsidR="00187BD9" w:rsidRPr="007341B9" w:rsidRDefault="005B55E1"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5C55131D" w14:textId="77777777" w:rsidR="00187BD9" w:rsidRPr="009A5BC8" w:rsidRDefault="005B55E1" w:rsidP="009A5BC8">
      <w:r>
        <w:t xml:space="preserve">7(E) </w:t>
      </w:r>
      <w:r>
        <w:tab/>
        <w:t xml:space="preserve">Topic E - RR Appendix </w:t>
      </w:r>
      <w:r w:rsidRPr="00DA2E18">
        <w:rPr>
          <w:b/>
          <w:bCs/>
        </w:rPr>
        <w:t>30B</w:t>
      </w:r>
      <w:r>
        <w:t xml:space="preserve"> improved procedures for new Member States</w:t>
      </w:r>
    </w:p>
    <w:p w14:paraId="46CB2510" w14:textId="70194EB6" w:rsidR="00241FA2" w:rsidRPr="00FD024E" w:rsidRDefault="00BB2549" w:rsidP="00BB2549">
      <w:pPr>
        <w:pStyle w:val="Headingb"/>
        <w:rPr>
          <w:lang w:val="en-GB"/>
        </w:rPr>
      </w:pPr>
      <w:r w:rsidRPr="00FD024E">
        <w:rPr>
          <w:lang w:val="en-GB"/>
        </w:rPr>
        <w:t>Introduction</w:t>
      </w:r>
    </w:p>
    <w:p w14:paraId="3D00608A" w14:textId="73244CAA" w:rsidR="00BB2549" w:rsidRPr="000B3DB7" w:rsidRDefault="00BB2549" w:rsidP="00BB2549">
      <w:pPr>
        <w:rPr>
          <w:rFonts w:eastAsia="MS Mincho"/>
          <w:lang w:eastAsia="zh-CN"/>
        </w:rPr>
      </w:pPr>
      <w:r w:rsidRPr="00655388">
        <w:rPr>
          <w:rFonts w:eastAsia="MS Mincho"/>
          <w:bCs/>
          <w:lang w:eastAsia="zh-CN"/>
        </w:rPr>
        <w:t>WRC-19</w:t>
      </w:r>
      <w:r w:rsidRPr="00655388">
        <w:rPr>
          <w:rFonts w:eastAsia="MS Mincho"/>
          <w:lang w:eastAsia="zh-CN"/>
        </w:rPr>
        <w:t xml:space="preserve"> introduced Resolution </w:t>
      </w:r>
      <w:r w:rsidRPr="00655388">
        <w:rPr>
          <w:rFonts w:eastAsia="MS Mincho"/>
          <w:b/>
          <w:lang w:eastAsia="zh-CN"/>
        </w:rPr>
        <w:t>170 (WRC-19)</w:t>
      </w:r>
      <w:r w:rsidRPr="00655388">
        <w:rPr>
          <w:rFonts w:eastAsia="MS Mincho"/>
          <w:lang w:eastAsia="zh-CN"/>
        </w:rPr>
        <w:t xml:space="preserve"> which offers preferential conditions for administrations having no network in the RR Appendix </w:t>
      </w:r>
      <w:r w:rsidRPr="00655388">
        <w:rPr>
          <w:rFonts w:eastAsia="MS Mincho"/>
          <w:b/>
          <w:lang w:eastAsia="zh-CN"/>
        </w:rPr>
        <w:t>30B</w:t>
      </w:r>
      <w:r w:rsidRPr="00655388">
        <w:rPr>
          <w:rFonts w:eastAsia="MS Mincho"/>
          <w:lang w:eastAsia="zh-CN"/>
        </w:rPr>
        <w:t xml:space="preserve"> List and which wants to convert their allotment in the Plan into an assignment with modifications outside the envelope of the initial allotment while restricted to providing service to its national territory.</w:t>
      </w:r>
      <w:r w:rsidRPr="00843C2D">
        <w:rPr>
          <w:rFonts w:eastAsia="MS Mincho"/>
          <w:lang w:eastAsia="zh-CN"/>
        </w:rPr>
        <w:t xml:space="preserve"> </w:t>
      </w:r>
      <w:r w:rsidRPr="00655388">
        <w:rPr>
          <w:rFonts w:eastAsia="MS Mincho"/>
          <w:lang w:eastAsia="zh-CN"/>
        </w:rPr>
        <w:t xml:space="preserve">However, after WRC-19 administrations found difficulty adding their new allotment to the Plan with the current procedures of Articles 6 and 7 of RR Appendix </w:t>
      </w:r>
      <w:r w:rsidRPr="00655388">
        <w:rPr>
          <w:rFonts w:eastAsia="MS Mincho"/>
          <w:b/>
          <w:bCs/>
          <w:lang w:eastAsia="zh-CN"/>
        </w:rPr>
        <w:t>30B</w:t>
      </w:r>
      <w:r w:rsidRPr="00655388">
        <w:rPr>
          <w:rFonts w:eastAsia="MS Mincho"/>
          <w:lang w:eastAsia="zh-CN"/>
        </w:rPr>
        <w:t xml:space="preserve"> and also those including in Resolution </w:t>
      </w:r>
      <w:r w:rsidRPr="00655388">
        <w:rPr>
          <w:rFonts w:eastAsia="MS Mincho"/>
          <w:b/>
          <w:bCs/>
          <w:lang w:eastAsia="zh-CN"/>
        </w:rPr>
        <w:t>170 (WRC-19)</w:t>
      </w:r>
      <w:r w:rsidRPr="00655388">
        <w:rPr>
          <w:rFonts w:eastAsia="MS Mincho"/>
          <w:lang w:eastAsia="zh-CN"/>
        </w:rPr>
        <w:t>.</w:t>
      </w:r>
      <w:r w:rsidRPr="00655388">
        <w:rPr>
          <w:lang w:val="en-US" w:eastAsia="zh-CN"/>
        </w:rPr>
        <w:t xml:space="preserve"> Resolution </w:t>
      </w:r>
      <w:r w:rsidRPr="00BB2549">
        <w:rPr>
          <w:b/>
          <w:bCs/>
          <w:lang w:val="en-US" w:eastAsia="zh-CN"/>
        </w:rPr>
        <w:t>170 (WRC-19)</w:t>
      </w:r>
      <w:r w:rsidRPr="00655388">
        <w:rPr>
          <w:lang w:val="en-US" w:eastAsia="zh-CN"/>
        </w:rPr>
        <w:t xml:space="preserve"> does not address a situation when a pending Article 6 network, having higher priority than a proposed new allotment, may enter in the List at a later stage and degrade the reference situation of that proposed new allotment.</w:t>
      </w:r>
    </w:p>
    <w:p w14:paraId="52846D37" w14:textId="77777777" w:rsidR="00BB2549" w:rsidRDefault="00BB2549" w:rsidP="00BB2549">
      <w:pPr>
        <w:rPr>
          <w:rFonts w:eastAsia="MS Mincho"/>
          <w:lang w:eastAsia="zh-CN"/>
        </w:rPr>
      </w:pPr>
      <w:r w:rsidRPr="001A64D1">
        <w:rPr>
          <w:rFonts w:eastAsia="MS Mincho"/>
          <w:lang w:eastAsia="zh-CN"/>
        </w:rPr>
        <w:t xml:space="preserve">Article 7 of RR Appendix </w:t>
      </w:r>
      <w:r w:rsidRPr="001A64D1">
        <w:rPr>
          <w:rFonts w:eastAsia="MS Mincho"/>
          <w:b/>
          <w:bCs/>
          <w:lang w:eastAsia="zh-CN"/>
        </w:rPr>
        <w:t>30B</w:t>
      </w:r>
      <w:r w:rsidRPr="001A64D1">
        <w:rPr>
          <w:rFonts w:eastAsia="MS Mincho"/>
          <w:lang w:eastAsia="zh-CN"/>
        </w:rPr>
        <w:t xml:space="preserve"> contains a procedure for the addition of a new allotment to the Plan for a new Member State of the Union.</w:t>
      </w:r>
      <w:r>
        <w:rPr>
          <w:rFonts w:eastAsia="MS Mincho"/>
          <w:lang w:eastAsia="zh-CN"/>
        </w:rPr>
        <w:t xml:space="preserve"> </w:t>
      </w:r>
    </w:p>
    <w:p w14:paraId="3D5EC414" w14:textId="113E837F" w:rsidR="00BB2549" w:rsidRDefault="00BB2549" w:rsidP="00BB2549">
      <w:pPr>
        <w:rPr>
          <w:rFonts w:eastAsia="MS Mincho"/>
          <w:lang w:eastAsia="zh-CN"/>
        </w:rPr>
      </w:pPr>
      <w:r>
        <w:rPr>
          <w:rFonts w:eastAsia="MS Mincho"/>
          <w:lang w:eastAsia="zh-CN"/>
        </w:rPr>
        <w:t>While e</w:t>
      </w:r>
      <w:r w:rsidRPr="00922977">
        <w:rPr>
          <w:rFonts w:eastAsia="MS Mincho"/>
          <w:lang w:eastAsia="zh-CN"/>
        </w:rPr>
        <w:t xml:space="preserve">arth station diameters and power densities of </w:t>
      </w:r>
      <w:r>
        <w:rPr>
          <w:rFonts w:eastAsia="MS Mincho"/>
          <w:lang w:eastAsia="zh-CN"/>
        </w:rPr>
        <w:t xml:space="preserve">afore mentioned </w:t>
      </w:r>
      <w:r w:rsidRPr="00922977">
        <w:rPr>
          <w:rFonts w:eastAsia="MS Mincho"/>
          <w:lang w:eastAsia="zh-CN"/>
        </w:rPr>
        <w:t xml:space="preserve">submissions </w:t>
      </w:r>
      <w:r>
        <w:rPr>
          <w:rFonts w:eastAsia="MS Mincho"/>
          <w:lang w:eastAsia="zh-CN"/>
        </w:rPr>
        <w:t xml:space="preserve">of administrations wishing to convert their allotment in the Plan into an assignment </w:t>
      </w:r>
      <w:r w:rsidRPr="00922977">
        <w:rPr>
          <w:rFonts w:eastAsia="MS Mincho"/>
          <w:lang w:eastAsia="zh-CN"/>
        </w:rPr>
        <w:t xml:space="preserve">could be more or less the same as </w:t>
      </w:r>
      <w:r>
        <w:rPr>
          <w:rFonts w:eastAsia="MS Mincho"/>
          <w:lang w:eastAsia="zh-CN"/>
        </w:rPr>
        <w:t>a</w:t>
      </w:r>
      <w:r w:rsidRPr="00922977">
        <w:rPr>
          <w:rFonts w:eastAsia="MS Mincho"/>
          <w:lang w:eastAsia="zh-CN"/>
        </w:rPr>
        <w:t xml:space="preserve"> normal additional systems</w:t>
      </w:r>
      <w:r>
        <w:rPr>
          <w:rFonts w:eastAsia="MS Mincho"/>
          <w:lang w:eastAsia="zh-CN"/>
        </w:rPr>
        <w:t>,</w:t>
      </w:r>
      <w:r w:rsidRPr="00922977">
        <w:rPr>
          <w:rFonts w:eastAsia="MS Mincho"/>
          <w:lang w:eastAsia="zh-CN"/>
        </w:rPr>
        <w:t xml:space="preserve"> </w:t>
      </w:r>
      <w:r>
        <w:rPr>
          <w:rFonts w:eastAsia="MS Mincho"/>
          <w:lang w:eastAsia="zh-CN"/>
        </w:rPr>
        <w:t>and</w:t>
      </w:r>
      <w:r w:rsidRPr="00922977">
        <w:rPr>
          <w:rFonts w:eastAsia="MS Mincho"/>
          <w:lang w:eastAsia="zh-CN"/>
        </w:rPr>
        <w:t xml:space="preserve"> are </w:t>
      </w:r>
      <w:r w:rsidRPr="009678E0">
        <w:rPr>
          <w:rFonts w:eastAsia="MS Mincho"/>
          <w:lang w:eastAsia="zh-CN"/>
        </w:rPr>
        <w:t xml:space="preserve">typically 1.8 m in C band and 0.6 m in Ku band </w:t>
      </w:r>
      <w:r w:rsidRPr="002045F0">
        <w:rPr>
          <w:lang w:eastAsia="zh-CN"/>
        </w:rPr>
        <w:t xml:space="preserve">with minimum values submitted to the </w:t>
      </w:r>
      <w:r>
        <w:rPr>
          <w:lang w:eastAsia="zh-CN"/>
        </w:rPr>
        <w:t>Radiocommunication Bureau (BR)</w:t>
      </w:r>
      <w:r w:rsidRPr="002045F0">
        <w:rPr>
          <w:lang w:eastAsia="zh-CN"/>
        </w:rPr>
        <w:t xml:space="preserve"> up to 0.6 m in C band and 0.2 m in Ku band</w:t>
      </w:r>
      <w:r w:rsidRPr="00937E2C">
        <w:rPr>
          <w:i/>
          <w:iCs/>
          <w:lang w:eastAsia="zh-CN"/>
        </w:rPr>
        <w:t xml:space="preserve"> </w:t>
      </w:r>
      <w:r w:rsidRPr="009678E0">
        <w:rPr>
          <w:rFonts w:eastAsia="MS Mincho"/>
          <w:lang w:eastAsia="zh-CN"/>
        </w:rPr>
        <w:t>in</w:t>
      </w:r>
      <w:r>
        <w:rPr>
          <w:rFonts w:eastAsia="MS Mincho"/>
          <w:lang w:eastAsia="zh-CN"/>
        </w:rPr>
        <w:t xml:space="preserve"> terms of antenna diameters,</w:t>
      </w:r>
      <w:r w:rsidRPr="00922977">
        <w:rPr>
          <w:rFonts w:eastAsia="MS Mincho"/>
          <w:lang w:eastAsia="zh-CN"/>
        </w:rPr>
        <w:t xml:space="preserve"> </w:t>
      </w:r>
      <w:r>
        <w:rPr>
          <w:rFonts w:eastAsia="MS Mincho"/>
          <w:lang w:eastAsia="zh-CN"/>
        </w:rPr>
        <w:t>earth station diameters of</w:t>
      </w:r>
      <w:r w:rsidRPr="00922977">
        <w:rPr>
          <w:rFonts w:eastAsia="MS Mincho"/>
          <w:lang w:eastAsia="zh-CN"/>
        </w:rPr>
        <w:t xml:space="preserve"> proposed new allotment </w:t>
      </w:r>
      <w:r>
        <w:rPr>
          <w:rFonts w:eastAsia="MS Mincho"/>
          <w:lang w:eastAsia="zh-CN"/>
        </w:rPr>
        <w:t xml:space="preserve">to </w:t>
      </w:r>
      <w:r w:rsidRPr="005B4605">
        <w:rPr>
          <w:rFonts w:eastAsia="MS Mincho"/>
          <w:lang w:eastAsia="zh-CN"/>
        </w:rPr>
        <w:t xml:space="preserve">the Plan for a new Member State of the Union </w:t>
      </w:r>
      <w:r>
        <w:rPr>
          <w:rFonts w:eastAsia="MS Mincho"/>
          <w:lang w:eastAsia="zh-CN"/>
        </w:rPr>
        <w:t>on the contrary should</w:t>
      </w:r>
      <w:r w:rsidRPr="00922977">
        <w:rPr>
          <w:rFonts w:eastAsia="MS Mincho"/>
          <w:lang w:eastAsia="zh-CN"/>
        </w:rPr>
        <w:t xml:space="preserve"> have an earth station </w:t>
      </w:r>
      <w:r>
        <w:rPr>
          <w:rFonts w:eastAsia="MS Mincho"/>
          <w:lang w:eastAsia="zh-CN"/>
        </w:rPr>
        <w:t xml:space="preserve">diameters </w:t>
      </w:r>
      <w:r w:rsidRPr="00922977">
        <w:rPr>
          <w:rFonts w:eastAsia="MS Mincho"/>
          <w:lang w:eastAsia="zh-CN"/>
        </w:rPr>
        <w:t>of 5.5</w:t>
      </w:r>
      <w:r>
        <w:rPr>
          <w:rFonts w:eastAsia="MS Mincho"/>
          <w:lang w:eastAsia="zh-CN"/>
        </w:rPr>
        <w:t xml:space="preserve"> </w:t>
      </w:r>
      <w:r w:rsidRPr="00922977">
        <w:rPr>
          <w:rFonts w:eastAsia="MS Mincho"/>
          <w:lang w:eastAsia="zh-CN"/>
        </w:rPr>
        <w:t>m in C band and 2.7</w:t>
      </w:r>
      <w:r>
        <w:rPr>
          <w:rFonts w:eastAsia="MS Mincho"/>
          <w:lang w:eastAsia="zh-CN"/>
        </w:rPr>
        <w:t xml:space="preserve"> </w:t>
      </w:r>
      <w:r w:rsidRPr="00922977">
        <w:rPr>
          <w:rFonts w:eastAsia="MS Mincho"/>
          <w:lang w:eastAsia="zh-CN"/>
        </w:rPr>
        <w:t>m in Ku band</w:t>
      </w:r>
      <w:r>
        <w:rPr>
          <w:rFonts w:eastAsia="MS Mincho"/>
          <w:lang w:eastAsia="zh-CN"/>
        </w:rPr>
        <w:t>.</w:t>
      </w:r>
    </w:p>
    <w:p w14:paraId="7794F8B9" w14:textId="26D2BF34" w:rsidR="00BB2549" w:rsidRDefault="00BB2549" w:rsidP="00BB2549">
      <w:pPr>
        <w:rPr>
          <w:rFonts w:eastAsia="MS Mincho"/>
          <w:lang w:eastAsia="zh-CN"/>
        </w:rPr>
      </w:pPr>
      <w:r w:rsidRPr="000B3DB7">
        <w:rPr>
          <w:rFonts w:eastAsia="MS Mincho"/>
          <w:lang w:eastAsia="zh-CN"/>
        </w:rPr>
        <w:lastRenderedPageBreak/>
        <w:t>Under this Topic</w:t>
      </w:r>
      <w:r>
        <w:rPr>
          <w:rFonts w:eastAsia="MS Mincho"/>
          <w:lang w:eastAsia="zh-CN"/>
        </w:rPr>
        <w:t xml:space="preserve"> of agenda item 7 of WRC-23</w:t>
      </w:r>
      <w:r w:rsidRPr="000B3DB7">
        <w:rPr>
          <w:rFonts w:eastAsia="MS Mincho"/>
          <w:lang w:eastAsia="zh-CN"/>
        </w:rPr>
        <w:t xml:space="preserve">, it is considered to improve the procedure </w:t>
      </w:r>
      <w:r>
        <w:rPr>
          <w:rFonts w:eastAsia="MS Mincho"/>
          <w:lang w:eastAsia="zh-CN"/>
        </w:rPr>
        <w:t xml:space="preserve">in </w:t>
      </w:r>
      <w:r w:rsidRPr="000B3DB7">
        <w:rPr>
          <w:rFonts w:eastAsia="MS Mincho"/>
          <w:lang w:eastAsia="zh-CN"/>
        </w:rPr>
        <w:t xml:space="preserve">Article 7 of RR Appendix </w:t>
      </w:r>
      <w:r w:rsidRPr="000B3DB7">
        <w:rPr>
          <w:rFonts w:eastAsia="MS Mincho"/>
          <w:b/>
          <w:bCs/>
          <w:lang w:eastAsia="zh-CN"/>
        </w:rPr>
        <w:t xml:space="preserve">30B </w:t>
      </w:r>
      <w:r w:rsidRPr="00BB2549">
        <w:rPr>
          <w:rFonts w:eastAsia="MS Mincho"/>
          <w:b/>
          <w:bCs/>
          <w:lang w:eastAsia="zh-CN"/>
        </w:rPr>
        <w:t>(Rev.WRC-19)</w:t>
      </w:r>
      <w:r w:rsidRPr="000B3DB7">
        <w:rPr>
          <w:rFonts w:eastAsia="MS Mincho"/>
          <w:lang w:eastAsia="zh-CN"/>
        </w:rPr>
        <w:t xml:space="preserve"> for new ITU Member State</w:t>
      </w:r>
      <w:r>
        <w:rPr>
          <w:rFonts w:eastAsia="MS Mincho"/>
          <w:lang w:eastAsia="zh-CN"/>
        </w:rPr>
        <w:t>s</w:t>
      </w:r>
      <w:r w:rsidRPr="000B3DB7">
        <w:rPr>
          <w:rFonts w:eastAsia="MS Mincho"/>
          <w:lang w:eastAsia="zh-CN"/>
        </w:rPr>
        <w:t xml:space="preserve"> to obtain a national allotment like other ITU Member States that already have national allotment in the fixed-satellite service (FSS) Plan.</w:t>
      </w:r>
    </w:p>
    <w:p w14:paraId="2916B9A9" w14:textId="77777777" w:rsidR="00BB2549" w:rsidRPr="002045F0" w:rsidRDefault="00BB2549" w:rsidP="00BB2549">
      <w:pPr>
        <w:jc w:val="both"/>
      </w:pPr>
      <w:r w:rsidRPr="002045F0">
        <w:rPr>
          <w:rFonts w:eastAsia="MS Mincho"/>
          <w:lang w:eastAsia="zh-CN"/>
        </w:rPr>
        <w:t>CEPT proposes</w:t>
      </w:r>
      <w:r w:rsidRPr="002045F0">
        <w:t xml:space="preserve"> to grant new ITU Member States the same privileges as those granted by WRC</w:t>
      </w:r>
      <w:r w:rsidRPr="002045F0">
        <w:noBreakHyphen/>
        <w:t xml:space="preserve">19 to administrations having no assignments in the </w:t>
      </w:r>
      <w:r w:rsidRPr="002045F0">
        <w:rPr>
          <w:rFonts w:eastAsia="MS Mincho"/>
          <w:lang w:eastAsia="zh-CN"/>
        </w:rPr>
        <w:t xml:space="preserve">RR </w:t>
      </w:r>
      <w:r w:rsidRPr="002045F0">
        <w:t xml:space="preserve">Appendix </w:t>
      </w:r>
      <w:r w:rsidRPr="002045F0">
        <w:rPr>
          <w:b/>
          <w:bCs/>
        </w:rPr>
        <w:t>30B</w:t>
      </w:r>
      <w:r w:rsidRPr="002045F0">
        <w:t xml:space="preserve"> List or under coordination. </w:t>
      </w:r>
    </w:p>
    <w:p w14:paraId="67DD43F6" w14:textId="77777777" w:rsidR="00BB2549" w:rsidRPr="002045F0" w:rsidRDefault="00BB2549" w:rsidP="00BB2549">
      <w:pPr>
        <w:jc w:val="both"/>
        <w:rPr>
          <w:rFonts w:eastAsia="MS Mincho"/>
          <w:bCs/>
          <w:lang w:eastAsia="zh-CN"/>
        </w:rPr>
      </w:pPr>
      <w:r w:rsidRPr="002045F0">
        <w:t xml:space="preserve">With that aim, CEPT proposes a number of regulatory </w:t>
      </w:r>
      <w:r w:rsidRPr="002045F0">
        <w:rPr>
          <w:rFonts w:eastAsia="MS Mincho"/>
          <w:bCs/>
          <w:lang w:eastAsia="zh-CN"/>
        </w:rPr>
        <w:t xml:space="preserve"> measures in order to accommodate a proposed new allotment based on the principles of coordination.</w:t>
      </w:r>
    </w:p>
    <w:p w14:paraId="2E851DB8" w14:textId="1EAC9BC8" w:rsidR="00BB2549" w:rsidRPr="00064FDD" w:rsidRDefault="00BB2549" w:rsidP="00BB2549">
      <w:pPr>
        <w:jc w:val="both"/>
        <w:rPr>
          <w:rFonts w:eastAsia="MS Mincho"/>
          <w:bCs/>
          <w:lang w:eastAsia="zh-CN"/>
        </w:rPr>
      </w:pPr>
      <w:r w:rsidRPr="002045F0">
        <w:rPr>
          <w:rFonts w:eastAsia="MS Mincho"/>
          <w:bCs/>
          <w:lang w:eastAsia="zh-CN"/>
        </w:rPr>
        <w:t xml:space="preserve">These measures are proposed to be incorporated in Article 7 of RR Appendix </w:t>
      </w:r>
      <w:r w:rsidRPr="00BB2549">
        <w:rPr>
          <w:rFonts w:eastAsia="MS Mincho"/>
          <w:b/>
          <w:lang w:eastAsia="zh-CN"/>
        </w:rPr>
        <w:t>30B</w:t>
      </w:r>
      <w:r w:rsidRPr="002045F0">
        <w:rPr>
          <w:rFonts w:eastAsia="MS Mincho"/>
          <w:bCs/>
          <w:lang w:eastAsia="zh-CN"/>
        </w:rPr>
        <w:t xml:space="preserve"> </w:t>
      </w:r>
      <w:r>
        <w:rPr>
          <w:rFonts w:eastAsia="MS Mincho"/>
          <w:bCs/>
          <w:lang w:eastAsia="zh-CN"/>
        </w:rPr>
        <w:t>with</w:t>
      </w:r>
      <w:r w:rsidRPr="002045F0">
        <w:rPr>
          <w:rFonts w:eastAsia="MS Mincho"/>
          <w:bCs/>
          <w:lang w:eastAsia="zh-CN"/>
        </w:rPr>
        <w:t xml:space="preserve"> the addition of a new </w:t>
      </w:r>
      <w:r>
        <w:rPr>
          <w:rFonts w:eastAsia="MS Mincho"/>
          <w:bCs/>
          <w:lang w:eastAsia="zh-CN"/>
        </w:rPr>
        <w:t>A</w:t>
      </w:r>
      <w:r w:rsidRPr="002045F0">
        <w:rPr>
          <w:rFonts w:eastAsia="MS Mincho"/>
          <w:bCs/>
          <w:lang w:eastAsia="zh-CN"/>
        </w:rPr>
        <w:t xml:space="preserve">nnex to RR Appendix </w:t>
      </w:r>
      <w:r w:rsidRPr="00BB2549">
        <w:rPr>
          <w:rFonts w:eastAsia="MS Mincho"/>
          <w:b/>
          <w:lang w:eastAsia="zh-CN"/>
        </w:rPr>
        <w:t>30B</w:t>
      </w:r>
      <w:r w:rsidRPr="002045F0">
        <w:rPr>
          <w:rFonts w:eastAsia="MS Mincho"/>
          <w:bCs/>
          <w:lang w:eastAsia="zh-CN"/>
        </w:rPr>
        <w:t>.</w:t>
      </w:r>
    </w:p>
    <w:p w14:paraId="43D1DE28" w14:textId="0E878D9F" w:rsidR="00BB2549" w:rsidRPr="00064FDD" w:rsidRDefault="00BB2549" w:rsidP="00BB2549">
      <w:pPr>
        <w:jc w:val="both"/>
        <w:rPr>
          <w:rFonts w:eastAsia="MS Mincho"/>
          <w:bCs/>
          <w:lang w:eastAsia="zh-CN"/>
        </w:rPr>
      </w:pPr>
      <w:r w:rsidRPr="002045F0">
        <w:rPr>
          <w:rFonts w:eastAsia="MS Mincho"/>
          <w:bCs/>
          <w:lang w:eastAsia="zh-CN"/>
        </w:rPr>
        <w:t xml:space="preserve">It should be specifically noted that </w:t>
      </w:r>
      <w:r w:rsidRPr="00064FDD">
        <w:rPr>
          <w:rFonts w:eastAsia="MS Mincho"/>
          <w:bCs/>
          <w:lang w:eastAsia="zh-CN"/>
        </w:rPr>
        <w:t xml:space="preserve">it is proposed that </w:t>
      </w:r>
      <w:r w:rsidRPr="002045F0">
        <w:rPr>
          <w:rFonts w:eastAsia="MS Mincho"/>
          <w:bCs/>
          <w:lang w:eastAsia="zh-CN"/>
        </w:rPr>
        <w:t xml:space="preserve">only test-points would be considered by the </w:t>
      </w:r>
      <w:r>
        <w:rPr>
          <w:rFonts w:eastAsia="MS Mincho"/>
          <w:bCs/>
          <w:lang w:eastAsia="zh-CN"/>
        </w:rPr>
        <w:t>BR</w:t>
      </w:r>
      <w:r w:rsidRPr="002045F0">
        <w:rPr>
          <w:rFonts w:eastAsia="MS Mincho"/>
          <w:bCs/>
          <w:lang w:eastAsia="zh-CN"/>
        </w:rPr>
        <w:t xml:space="preserve"> in its technical and regulatory examination of a proposed new allotment. The reason is that the satellite antenna beam of the new allotment is a minimum ellipse established by the </w:t>
      </w:r>
      <w:r>
        <w:rPr>
          <w:rFonts w:eastAsia="MS Mincho"/>
          <w:bCs/>
          <w:lang w:eastAsia="zh-CN"/>
        </w:rPr>
        <w:t>BR</w:t>
      </w:r>
      <w:r w:rsidRPr="002045F0">
        <w:rPr>
          <w:rFonts w:eastAsia="MS Mincho"/>
          <w:bCs/>
          <w:lang w:eastAsia="zh-CN"/>
        </w:rPr>
        <w:t xml:space="preserve"> with antenna pattern as specified in section 1.7 of Annex 1 to Appendix </w:t>
      </w:r>
      <w:r w:rsidRPr="00BB2549">
        <w:rPr>
          <w:rFonts w:eastAsia="MS Mincho"/>
          <w:b/>
          <w:lang w:eastAsia="zh-CN"/>
        </w:rPr>
        <w:t>30B</w:t>
      </w:r>
      <w:r w:rsidRPr="002045F0">
        <w:rPr>
          <w:rFonts w:eastAsia="MS Mincho"/>
          <w:bCs/>
          <w:lang w:eastAsia="zh-CN"/>
        </w:rPr>
        <w:t>. Therefore, grid points should not be taken into account in the examination of the new allotment.</w:t>
      </w:r>
      <w:r w:rsidRPr="00064FDD">
        <w:rPr>
          <w:rFonts w:eastAsia="MS Mincho"/>
          <w:bCs/>
          <w:lang w:eastAsia="zh-CN"/>
        </w:rPr>
        <w:t xml:space="preserve"> </w:t>
      </w:r>
    </w:p>
    <w:p w14:paraId="3E4D3CCF" w14:textId="2E749F5E" w:rsidR="00BB2549" w:rsidRPr="00FD024E" w:rsidRDefault="00BB2549" w:rsidP="00BB2549">
      <w:pPr>
        <w:pStyle w:val="Headingb"/>
        <w:rPr>
          <w:lang w:val="en-GB"/>
        </w:rPr>
      </w:pPr>
      <w:r w:rsidRPr="00FD024E">
        <w:rPr>
          <w:lang w:val="en-GB"/>
        </w:rPr>
        <w:t>Proposals</w:t>
      </w:r>
    </w:p>
    <w:p w14:paraId="7A59B55E" w14:textId="77777777" w:rsidR="00187BD9" w:rsidRPr="00FD024E" w:rsidRDefault="00187BD9" w:rsidP="00187BD9">
      <w:pPr>
        <w:tabs>
          <w:tab w:val="clear" w:pos="1134"/>
          <w:tab w:val="clear" w:pos="1871"/>
          <w:tab w:val="clear" w:pos="2268"/>
        </w:tabs>
        <w:overflowPunct/>
        <w:autoSpaceDE/>
        <w:autoSpaceDN/>
        <w:adjustRightInd/>
        <w:spacing w:before="0"/>
        <w:textAlignment w:val="auto"/>
      </w:pPr>
      <w:r w:rsidRPr="00FD024E">
        <w:br w:type="page"/>
      </w:r>
    </w:p>
    <w:p w14:paraId="5E8FE031" w14:textId="77777777" w:rsidR="0094288D" w:rsidRDefault="005B55E1" w:rsidP="00496979">
      <w:pPr>
        <w:pStyle w:val="AppendixNo"/>
      </w:pPr>
      <w:bookmarkStart w:id="6" w:name="_Toc35789236"/>
      <w:bookmarkStart w:id="7" w:name="_Toc35856933"/>
      <w:bookmarkStart w:id="8" w:name="_Toc35877567"/>
      <w:bookmarkStart w:id="9" w:name="_Toc35963508"/>
      <w:bookmarkStart w:id="10" w:name="_Toc42084220"/>
      <w:r>
        <w:lastRenderedPageBreak/>
        <w:t xml:space="preserve">APPENDIX </w:t>
      </w:r>
      <w:r>
        <w:rPr>
          <w:rStyle w:val="href"/>
        </w:rPr>
        <w:t>30B</w:t>
      </w:r>
      <w:r>
        <w:t xml:space="preserve"> (REV.WRC</w:t>
      </w:r>
      <w:r>
        <w:noBreakHyphen/>
        <w:t>19)</w:t>
      </w:r>
      <w:bookmarkEnd w:id="6"/>
      <w:bookmarkEnd w:id="7"/>
      <w:bookmarkEnd w:id="8"/>
      <w:bookmarkEnd w:id="9"/>
      <w:bookmarkEnd w:id="10"/>
    </w:p>
    <w:p w14:paraId="50989A2E" w14:textId="77777777" w:rsidR="0094288D" w:rsidRDefault="005B55E1" w:rsidP="00496979">
      <w:pPr>
        <w:pStyle w:val="Appendixtitle"/>
      </w:pPr>
      <w:bookmarkStart w:id="11" w:name="_Toc35789237"/>
      <w:bookmarkStart w:id="12" w:name="_Toc35856934"/>
      <w:bookmarkStart w:id="13" w:name="_Toc35877568"/>
      <w:bookmarkStart w:id="14" w:name="_Toc35963509"/>
      <w:bookmarkStart w:id="15" w:name="_Toc42084221"/>
      <w:r>
        <w:t>Provisions and associated Plan for the fixed-satellite service</w:t>
      </w:r>
      <w:r>
        <w:br/>
        <w:t>in the frequency bands 4 500-4 800 MHz, 6 725-7 025 MHz,</w:t>
      </w:r>
      <w:r>
        <w:br/>
        <w:t>10.70-10.95 GHz, 11.20-11.45 GHz and 12.75-13.25 GHz</w:t>
      </w:r>
      <w:bookmarkEnd w:id="11"/>
      <w:bookmarkEnd w:id="12"/>
      <w:bookmarkEnd w:id="13"/>
      <w:bookmarkEnd w:id="14"/>
      <w:bookmarkEnd w:id="15"/>
    </w:p>
    <w:p w14:paraId="095FC383" w14:textId="456D9B55" w:rsidR="000E6868" w:rsidRPr="00B20024" w:rsidRDefault="005B55E1">
      <w:pPr>
        <w:pStyle w:val="Proposal"/>
        <w:rPr>
          <w:lang w:val="en-US"/>
        </w:rPr>
      </w:pPr>
      <w:r w:rsidRPr="00B20024">
        <w:rPr>
          <w:lang w:val="en-US"/>
        </w:rPr>
        <w:t>MOD</w:t>
      </w:r>
      <w:r w:rsidRPr="00B20024">
        <w:rPr>
          <w:lang w:val="en-US"/>
        </w:rPr>
        <w:tab/>
        <w:t>EUR/</w:t>
      </w:r>
      <w:r w:rsidR="00BB2549" w:rsidRPr="00B20024">
        <w:rPr>
          <w:lang w:val="en-US"/>
        </w:rPr>
        <w:t>XXXX</w:t>
      </w:r>
      <w:r w:rsidRPr="00B20024">
        <w:rPr>
          <w:lang w:val="en-US"/>
        </w:rPr>
        <w:t>A22A7/1</w:t>
      </w:r>
    </w:p>
    <w:p w14:paraId="39DC222D" w14:textId="7EA09DC7" w:rsidR="0094288D" w:rsidRPr="00B20024" w:rsidRDefault="005B55E1" w:rsidP="00496979">
      <w:pPr>
        <w:pStyle w:val="AppArtNo"/>
        <w:rPr>
          <w:lang w:val="en-US" w:eastAsia="zh-CN"/>
        </w:rPr>
      </w:pPr>
      <w:r w:rsidRPr="00B20024">
        <w:rPr>
          <w:lang w:val="en-US" w:eastAsia="zh-CN"/>
        </w:rPr>
        <w:t>ARTICLE 6</w:t>
      </w:r>
      <w:r w:rsidRPr="00B20024">
        <w:rPr>
          <w:caps w:val="0"/>
          <w:sz w:val="16"/>
          <w:szCs w:val="16"/>
          <w:lang w:val="en-US" w:eastAsia="zh-CN"/>
        </w:rPr>
        <w:t>  </w:t>
      </w:r>
      <w:proofErr w:type="gramStart"/>
      <w:r w:rsidRPr="00B20024">
        <w:rPr>
          <w:caps w:val="0"/>
          <w:sz w:val="16"/>
          <w:szCs w:val="16"/>
          <w:lang w:val="en-US" w:eastAsia="zh-CN"/>
        </w:rPr>
        <w:t>   (</w:t>
      </w:r>
      <w:proofErr w:type="gramEnd"/>
      <w:r w:rsidRPr="00B20024">
        <w:rPr>
          <w:caps w:val="0"/>
          <w:sz w:val="16"/>
          <w:szCs w:val="16"/>
          <w:lang w:val="en-US" w:eastAsia="zh-CN"/>
        </w:rPr>
        <w:t>REV.WRC</w:t>
      </w:r>
      <w:r w:rsidRPr="00B20024">
        <w:rPr>
          <w:caps w:val="0"/>
          <w:sz w:val="16"/>
          <w:szCs w:val="16"/>
          <w:lang w:val="en-US" w:eastAsia="zh-CN"/>
        </w:rPr>
        <w:noBreakHyphen/>
      </w:r>
      <w:del w:id="16" w:author="CEPT" w:date="2023-08-03T19:35:00Z">
        <w:r w:rsidRPr="00B20024" w:rsidDel="00BB2549">
          <w:rPr>
            <w:caps w:val="0"/>
            <w:sz w:val="16"/>
            <w:szCs w:val="16"/>
            <w:lang w:val="en-US" w:eastAsia="zh-CN"/>
          </w:rPr>
          <w:delText>19</w:delText>
        </w:r>
      </w:del>
      <w:ins w:id="17" w:author="CEPT" w:date="2023-08-03T19:35:00Z">
        <w:r w:rsidR="00BB2549" w:rsidRPr="00B20024">
          <w:rPr>
            <w:caps w:val="0"/>
            <w:sz w:val="16"/>
            <w:szCs w:val="16"/>
            <w:lang w:val="en-US" w:eastAsia="zh-CN"/>
          </w:rPr>
          <w:t>23</w:t>
        </w:r>
      </w:ins>
      <w:r w:rsidRPr="00B20024">
        <w:rPr>
          <w:caps w:val="0"/>
          <w:sz w:val="16"/>
          <w:szCs w:val="16"/>
          <w:lang w:val="en-US" w:eastAsia="zh-CN"/>
        </w:rPr>
        <w:t>)</w:t>
      </w:r>
    </w:p>
    <w:p w14:paraId="4D17EAEB" w14:textId="52828AB7" w:rsidR="0094288D" w:rsidRDefault="005B55E1" w:rsidP="00496979">
      <w:pPr>
        <w:pStyle w:val="AppArttitle"/>
        <w:rPr>
          <w:sz w:val="16"/>
          <w:szCs w:val="16"/>
          <w:lang w:eastAsia="zh-CN"/>
        </w:rPr>
      </w:pPr>
      <w:r>
        <w:rPr>
          <w:lang w:eastAsia="zh-CN"/>
        </w:rPr>
        <w:t>Procedures for the conversion of an allotment into an assignment, for</w:t>
      </w:r>
      <w:r>
        <w:rPr>
          <w:lang w:eastAsia="zh-CN"/>
        </w:rPr>
        <w:br/>
        <w:t>the introduction of an additional system or for the modification of</w:t>
      </w:r>
      <w:r>
        <w:rPr>
          <w:lang w:eastAsia="zh-CN"/>
        </w:rPr>
        <w:br/>
        <w:t>an assignment in the List</w:t>
      </w:r>
      <w:r w:rsidRPr="00462546">
        <w:rPr>
          <w:rStyle w:val="Appelnotedebasdep"/>
          <w:b w:val="0"/>
          <w:bCs/>
          <w:lang w:val="en-US"/>
        </w:rPr>
        <w:footnoteReference w:customMarkFollows="1" w:id="1"/>
        <w:t xml:space="preserve">1, </w:t>
      </w:r>
      <w:r w:rsidRPr="00462546">
        <w:rPr>
          <w:rStyle w:val="Appelnotedebasdep"/>
          <w:b w:val="0"/>
          <w:bCs/>
          <w:lang w:val="en-US"/>
        </w:rPr>
        <w:footnoteReference w:customMarkFollows="1" w:id="2"/>
        <w:t>2</w:t>
      </w:r>
      <w:r>
        <w:rPr>
          <w:rStyle w:val="Appelnotedebasdep"/>
          <w:b w:val="0"/>
          <w:lang w:eastAsia="zh-CN"/>
        </w:rPr>
        <w:t xml:space="preserve">, </w:t>
      </w:r>
      <w:r>
        <w:rPr>
          <w:rStyle w:val="Appelnotedebasdep"/>
          <w:b w:val="0"/>
          <w:lang w:eastAsia="zh-CN"/>
        </w:rPr>
        <w:footnoteReference w:customMarkFollows="1" w:id="3"/>
        <w:t>2</w:t>
      </w:r>
      <w:r>
        <w:rPr>
          <w:rStyle w:val="Appelnotedebasdep"/>
          <w:b w:val="0"/>
          <w:i/>
          <w:iCs/>
          <w:lang w:eastAsia="zh-CN"/>
        </w:rPr>
        <w:t>bis</w:t>
      </w:r>
      <w:ins w:id="18" w:author="CEPT" w:date="2023-08-03T19:35:00Z">
        <w:r w:rsidR="001D565B" w:rsidRPr="00B751AC">
          <w:rPr>
            <w:rStyle w:val="Appelnotedebasdep"/>
            <w:b w:val="0"/>
            <w:lang w:eastAsia="zh-CN"/>
          </w:rPr>
          <w:t>,</w:t>
        </w:r>
        <w:r w:rsidR="001D565B" w:rsidRPr="000B7FCA">
          <w:rPr>
            <w:rStyle w:val="Appelnotedebasdep"/>
            <w:b w:val="0"/>
            <w:i/>
            <w:iCs/>
            <w:lang w:eastAsia="zh-CN"/>
          </w:rPr>
          <w:t xml:space="preserve"> </w:t>
        </w:r>
        <w:r w:rsidR="001D565B" w:rsidRPr="007B30DC">
          <w:rPr>
            <w:rStyle w:val="Appelnotedebasdep"/>
            <w:b w:val="0"/>
            <w:lang w:eastAsia="zh-CN"/>
          </w:rPr>
          <w:footnoteReference w:customMarkFollows="1" w:id="4"/>
          <w:t>2</w:t>
        </w:r>
        <w:r w:rsidR="001D565B">
          <w:rPr>
            <w:rStyle w:val="Appelnotedebasdep"/>
            <w:b w:val="0"/>
            <w:i/>
            <w:iCs/>
            <w:lang w:eastAsia="zh-CN"/>
          </w:rPr>
          <w:t>ter</w:t>
        </w:r>
        <w:r w:rsidR="001D565B" w:rsidRPr="00B751AC">
          <w:rPr>
            <w:b w:val="0"/>
            <w:bCs/>
            <w:sz w:val="16"/>
            <w:szCs w:val="16"/>
            <w:lang w:eastAsia="zh-CN"/>
          </w:rPr>
          <w:t> </w:t>
        </w:r>
      </w:ins>
      <w:r>
        <w:rPr>
          <w:b w:val="0"/>
          <w:bCs/>
          <w:sz w:val="16"/>
          <w:szCs w:val="16"/>
          <w:lang w:eastAsia="zh-CN"/>
        </w:rPr>
        <w:t>  </w:t>
      </w:r>
      <w:proofErr w:type="gramStart"/>
      <w:r>
        <w:rPr>
          <w:b w:val="0"/>
          <w:bCs/>
          <w:sz w:val="16"/>
          <w:szCs w:val="16"/>
          <w:lang w:eastAsia="zh-CN"/>
        </w:rPr>
        <w:t>   (</w:t>
      </w:r>
      <w:proofErr w:type="gramEnd"/>
      <w:r>
        <w:rPr>
          <w:b w:val="0"/>
          <w:bCs/>
          <w:sz w:val="16"/>
          <w:szCs w:val="16"/>
          <w:lang w:eastAsia="zh-CN"/>
        </w:rPr>
        <w:t>WRC</w:t>
      </w:r>
      <w:r>
        <w:rPr>
          <w:b w:val="0"/>
          <w:bCs/>
          <w:sz w:val="16"/>
          <w:szCs w:val="16"/>
          <w:lang w:eastAsia="zh-CN"/>
        </w:rPr>
        <w:noBreakHyphen/>
      </w:r>
      <w:del w:id="21" w:author="CEPT" w:date="2023-08-03T19:35:00Z">
        <w:r w:rsidDel="00BB2549">
          <w:rPr>
            <w:b w:val="0"/>
            <w:bCs/>
            <w:sz w:val="16"/>
            <w:szCs w:val="16"/>
            <w:lang w:eastAsia="zh-CN"/>
          </w:rPr>
          <w:delText>19</w:delText>
        </w:r>
      </w:del>
      <w:ins w:id="22" w:author="CEPT" w:date="2023-08-03T19:35:00Z">
        <w:r w:rsidR="00BB2549">
          <w:rPr>
            <w:b w:val="0"/>
            <w:bCs/>
            <w:sz w:val="16"/>
            <w:szCs w:val="16"/>
            <w:lang w:eastAsia="zh-CN"/>
          </w:rPr>
          <w:t>23</w:t>
        </w:r>
      </w:ins>
      <w:r>
        <w:rPr>
          <w:b w:val="0"/>
          <w:bCs/>
          <w:sz w:val="16"/>
          <w:szCs w:val="16"/>
          <w:lang w:eastAsia="zh-CN"/>
        </w:rPr>
        <w:t>)</w:t>
      </w:r>
    </w:p>
    <w:p w14:paraId="299C19A8" w14:textId="71296785" w:rsidR="000E6868" w:rsidRDefault="000E6868">
      <w:pPr>
        <w:pStyle w:val="Reasons"/>
      </w:pPr>
    </w:p>
    <w:p w14:paraId="6491052A" w14:textId="77777777" w:rsidR="0094288D" w:rsidRPr="00C01EDF" w:rsidRDefault="005B55E1" w:rsidP="00496979">
      <w:pPr>
        <w:pStyle w:val="AppArtNo"/>
        <w:rPr>
          <w:lang w:val="en-US"/>
        </w:rPr>
      </w:pPr>
      <w:r>
        <w:rPr>
          <w:lang w:val="en-US"/>
        </w:rPr>
        <w:lastRenderedPageBreak/>
        <w:t xml:space="preserve">ARTICLE </w:t>
      </w:r>
      <w:r w:rsidRPr="00C01EDF">
        <w:rPr>
          <w:lang w:val="en-US"/>
        </w:rPr>
        <w:t>7</w:t>
      </w:r>
      <w:r w:rsidRPr="00672737">
        <w:rPr>
          <w:caps w:val="0"/>
          <w:sz w:val="16"/>
          <w:szCs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t>15</w:t>
      </w:r>
      <w:r w:rsidRPr="00E7622F">
        <w:rPr>
          <w:caps w:val="0"/>
          <w:sz w:val="16"/>
          <w:szCs w:val="16"/>
          <w:lang w:val="en-US"/>
        </w:rPr>
        <w:t>)</w:t>
      </w:r>
    </w:p>
    <w:p w14:paraId="2A8012DF" w14:textId="77777777" w:rsidR="0094288D" w:rsidRPr="00B819B9" w:rsidRDefault="005B55E1" w:rsidP="00496979">
      <w:pPr>
        <w:pStyle w:val="AppArttitle"/>
        <w:rPr>
          <w:lang w:val="en-US"/>
        </w:rPr>
      </w:pPr>
      <w:r w:rsidRPr="00B819B9">
        <w:rPr>
          <w:lang w:val="en-US"/>
        </w:rPr>
        <w:t>Procedure for the addition of a new allotment to the Plan</w:t>
      </w:r>
      <w:r w:rsidRPr="00B819B9">
        <w:rPr>
          <w:lang w:val="en-US"/>
        </w:rPr>
        <w:br/>
        <w:t>for a new Member State of the Union</w:t>
      </w:r>
    </w:p>
    <w:p w14:paraId="0E60BD19" w14:textId="3C9198B4" w:rsidR="000E6868" w:rsidRDefault="005B55E1">
      <w:pPr>
        <w:pStyle w:val="Proposal"/>
      </w:pPr>
      <w:r>
        <w:rPr>
          <w:u w:val="single"/>
        </w:rPr>
        <w:t>NOC</w:t>
      </w:r>
      <w:r>
        <w:tab/>
        <w:t>EUR/</w:t>
      </w:r>
      <w:r w:rsidR="00BB2549">
        <w:t>XXXX</w:t>
      </w:r>
      <w:r>
        <w:t>A22A7/2</w:t>
      </w:r>
    </w:p>
    <w:p w14:paraId="30431185" w14:textId="77777777" w:rsidR="0094288D" w:rsidRPr="002D0D75" w:rsidRDefault="005B55E1" w:rsidP="00496979">
      <w:pPr>
        <w:pStyle w:val="Normalaftertitle"/>
        <w:rPr>
          <w:lang w:val="en-US"/>
        </w:rPr>
      </w:pPr>
      <w:r w:rsidRPr="00663F10">
        <w:rPr>
          <w:rStyle w:val="Provsplit"/>
        </w:rPr>
        <w:t>7.1</w:t>
      </w:r>
      <w:r w:rsidRPr="002D0D75">
        <w:rPr>
          <w:lang w:val="en-US"/>
        </w:rPr>
        <w:tab/>
        <w:t>The administration of a country</w:t>
      </w:r>
      <w:r w:rsidRPr="00B819B9">
        <w:rPr>
          <w:rStyle w:val="Appelnotedebasdep"/>
          <w:lang w:val="en-US"/>
        </w:rPr>
        <w:footnoteReference w:customMarkFollows="1" w:id="5"/>
        <w:t>**</w:t>
      </w:r>
      <w:r w:rsidRPr="002D0D75">
        <w:rPr>
          <w:lang w:val="en-US"/>
        </w:rPr>
        <w:t xml:space="preserve"> which has joined the Union as a Member State and does not have a national allotment in the Plan</w:t>
      </w:r>
      <w:r w:rsidRPr="00D16DEC">
        <w:rPr>
          <w:rStyle w:val="Appelnotedebasdep"/>
          <w:color w:val="FFFFFF" w:themeColor="background1"/>
          <w:lang w:val="en-US"/>
        </w:rPr>
        <w:footnoteReference w:customMarkFollows="1" w:id="6"/>
        <w:t>9</w:t>
      </w:r>
      <w:r w:rsidRPr="001D6D4D">
        <w:rPr>
          <w:lang w:val="en-US"/>
        </w:rPr>
        <w:t xml:space="preserve"> </w:t>
      </w:r>
      <w:r w:rsidRPr="002D0D75">
        <w:rPr>
          <w:lang w:val="en-US"/>
        </w:rPr>
        <w:t>or an assignment stemming from the conversion of an allotment shall obtain a national allotment by the following procedure.</w:t>
      </w:r>
      <w:r w:rsidRPr="002A325D">
        <w:rPr>
          <w:sz w:val="16"/>
          <w:szCs w:val="16"/>
          <w:lang w:eastAsia="ja-JP"/>
        </w:rPr>
        <w:t xml:space="preserve"> </w:t>
      </w:r>
      <w:r w:rsidRPr="009F6AF2">
        <w:rPr>
          <w:sz w:val="16"/>
          <w:szCs w:val="16"/>
          <w:lang w:eastAsia="ja-JP"/>
        </w:rPr>
        <w:t>     </w:t>
      </w:r>
      <w:r w:rsidRPr="009F6AF2">
        <w:rPr>
          <w:sz w:val="16"/>
          <w:lang w:eastAsia="ja-JP"/>
        </w:rPr>
        <w:t>(WRC</w:t>
      </w:r>
      <w:r w:rsidRPr="009F6AF2">
        <w:rPr>
          <w:sz w:val="16"/>
          <w:lang w:eastAsia="ja-JP"/>
        </w:rPr>
        <w:noBreakHyphen/>
      </w:r>
      <w:r>
        <w:rPr>
          <w:sz w:val="16"/>
          <w:lang w:eastAsia="ja-JP"/>
        </w:rPr>
        <w:t>15</w:t>
      </w:r>
      <w:r w:rsidRPr="009F6AF2">
        <w:rPr>
          <w:sz w:val="16"/>
          <w:lang w:eastAsia="ja-JP"/>
        </w:rPr>
        <w:t>)</w:t>
      </w:r>
    </w:p>
    <w:p w14:paraId="1803DFF4" w14:textId="1D7BD660" w:rsidR="000E6868" w:rsidRDefault="000E6868">
      <w:pPr>
        <w:pStyle w:val="Reasons"/>
      </w:pPr>
    </w:p>
    <w:p w14:paraId="67B355CD" w14:textId="3826190D" w:rsidR="000E6868" w:rsidRDefault="005B55E1">
      <w:pPr>
        <w:pStyle w:val="Proposal"/>
      </w:pPr>
      <w:r>
        <w:rPr>
          <w:u w:val="single"/>
        </w:rPr>
        <w:t>NOC</w:t>
      </w:r>
      <w:r>
        <w:tab/>
        <w:t>EUR/</w:t>
      </w:r>
      <w:r w:rsidR="00BB2549">
        <w:t>XXXX</w:t>
      </w:r>
      <w:r>
        <w:t>A22A7/3</w:t>
      </w:r>
    </w:p>
    <w:p w14:paraId="65EF8238" w14:textId="77777777" w:rsidR="0094288D" w:rsidRPr="00B819B9" w:rsidRDefault="005B55E1" w:rsidP="00496979">
      <w:pPr>
        <w:rPr>
          <w:lang w:val="en-US"/>
        </w:rPr>
      </w:pPr>
      <w:r w:rsidRPr="00663F10">
        <w:rPr>
          <w:rStyle w:val="Provsplit"/>
        </w:rPr>
        <w:t>7.2</w:t>
      </w:r>
      <w:r w:rsidRPr="00B819B9">
        <w:rPr>
          <w:lang w:val="en-US"/>
        </w:rPr>
        <w:tab/>
        <w:t>The administration shall submit its request for an allotment to the Bureau, with the following information:</w:t>
      </w:r>
    </w:p>
    <w:p w14:paraId="30639C00" w14:textId="77777777" w:rsidR="0094288D" w:rsidRPr="00C01EDF" w:rsidRDefault="005B55E1" w:rsidP="00496979">
      <w:pPr>
        <w:pStyle w:val="enumlev1"/>
      </w:pPr>
      <w:r w:rsidRPr="00B819B9">
        <w:rPr>
          <w:i/>
          <w:iCs/>
        </w:rPr>
        <w:t>a)</w:t>
      </w:r>
      <w:r w:rsidRPr="00C01EDF">
        <w:tab/>
        <w:t>the geographical coordinates of not more than 20 test points for determining the minimal ellipse to cover its national territory;</w:t>
      </w:r>
    </w:p>
    <w:p w14:paraId="786476ED" w14:textId="77777777" w:rsidR="0094288D" w:rsidRPr="00C01EDF" w:rsidRDefault="005B55E1" w:rsidP="00496979">
      <w:pPr>
        <w:pStyle w:val="enumlev1"/>
      </w:pPr>
      <w:r w:rsidRPr="00B819B9">
        <w:rPr>
          <w:i/>
          <w:iCs/>
        </w:rPr>
        <w:t>b)</w:t>
      </w:r>
      <w:r w:rsidRPr="00C01EDF">
        <w:tab/>
        <w:t>the height above sea level of each of its test points;</w:t>
      </w:r>
    </w:p>
    <w:p w14:paraId="41335483" w14:textId="77777777" w:rsidR="0094288D" w:rsidRPr="00C01EDF" w:rsidRDefault="005B55E1" w:rsidP="00496979">
      <w:pPr>
        <w:pStyle w:val="enumlev1"/>
      </w:pPr>
      <w:r w:rsidRPr="00B819B9">
        <w:rPr>
          <w:i/>
          <w:iCs/>
        </w:rPr>
        <w:t>c)</w:t>
      </w:r>
      <w:r w:rsidRPr="00C01EDF">
        <w:tab/>
        <w:t>any special requirement which is to be taken into account to the extent practicable.</w:t>
      </w:r>
    </w:p>
    <w:p w14:paraId="693E0D83" w14:textId="024E2B93" w:rsidR="000E6868" w:rsidRDefault="000E6868">
      <w:pPr>
        <w:pStyle w:val="Reasons"/>
      </w:pPr>
    </w:p>
    <w:p w14:paraId="0C995853" w14:textId="6B41A2A6" w:rsidR="000E6868" w:rsidRDefault="005B55E1">
      <w:pPr>
        <w:pStyle w:val="Proposal"/>
      </w:pPr>
      <w:r>
        <w:rPr>
          <w:u w:val="single"/>
        </w:rPr>
        <w:t>NOC</w:t>
      </w:r>
      <w:r>
        <w:tab/>
        <w:t>EUR/</w:t>
      </w:r>
      <w:r w:rsidR="00BB2549">
        <w:t>XXXX</w:t>
      </w:r>
      <w:r>
        <w:t>A22A7/4</w:t>
      </w:r>
    </w:p>
    <w:p w14:paraId="71DE13AF" w14:textId="77777777" w:rsidR="0094288D" w:rsidRPr="00B819B9" w:rsidRDefault="005B55E1" w:rsidP="00496979">
      <w:pPr>
        <w:rPr>
          <w:lang w:val="en-US"/>
        </w:rPr>
      </w:pPr>
      <w:r w:rsidRPr="00663F10">
        <w:rPr>
          <w:rStyle w:val="Provsplit"/>
        </w:rPr>
        <w:t>7.3</w:t>
      </w:r>
      <w:r w:rsidRPr="00B819B9">
        <w:rPr>
          <w:lang w:val="en-US"/>
        </w:rPr>
        <w:tab/>
        <w:t xml:space="preserve">Upon receipt of the complete information (mentioned in </w:t>
      </w:r>
      <w:r>
        <w:rPr>
          <w:lang w:val="en-US"/>
        </w:rPr>
        <w:t>§ </w:t>
      </w:r>
      <w:r w:rsidRPr="00B819B9">
        <w:rPr>
          <w:lang w:val="en-US"/>
        </w:rPr>
        <w:t xml:space="preserve">7.2 above), the Bureau shall expeditiously and ahead of submissions for which the examination under </w:t>
      </w:r>
      <w:r>
        <w:rPr>
          <w:lang w:val="en-US"/>
        </w:rPr>
        <w:t>§ </w:t>
      </w:r>
      <w:r w:rsidRPr="00B819B9">
        <w:rPr>
          <w:lang w:val="en-US"/>
        </w:rPr>
        <w:t>6.5 has not yet started, identify appropriate technical characteristics and associated orbital locations for a prospective national allotment. The Bureau shall send this information to the requesting administration.</w:t>
      </w:r>
    </w:p>
    <w:p w14:paraId="6FA60EDE" w14:textId="6ADE525C" w:rsidR="000E6868" w:rsidRDefault="000E6868">
      <w:pPr>
        <w:pStyle w:val="Reasons"/>
      </w:pPr>
    </w:p>
    <w:p w14:paraId="509542DF" w14:textId="0EB5ADEF" w:rsidR="000E6868" w:rsidRDefault="005B55E1">
      <w:pPr>
        <w:pStyle w:val="Proposal"/>
      </w:pPr>
      <w:r>
        <w:rPr>
          <w:u w:val="single"/>
        </w:rPr>
        <w:t>NOC</w:t>
      </w:r>
      <w:r>
        <w:tab/>
        <w:t>EUR/</w:t>
      </w:r>
      <w:r w:rsidR="00BB2549">
        <w:t>XXXX</w:t>
      </w:r>
      <w:r>
        <w:t>A22A7/5</w:t>
      </w:r>
    </w:p>
    <w:p w14:paraId="09335854" w14:textId="77777777" w:rsidR="0094288D" w:rsidRPr="00B819B9" w:rsidRDefault="005B55E1" w:rsidP="00496979">
      <w:pPr>
        <w:rPr>
          <w:lang w:val="en-US"/>
        </w:rPr>
      </w:pPr>
      <w:r w:rsidRPr="00663F10">
        <w:rPr>
          <w:rStyle w:val="Provsplit"/>
        </w:rPr>
        <w:t>7.4</w:t>
      </w:r>
      <w:r w:rsidRPr="00C01EDF">
        <w:rPr>
          <w:lang w:val="en-US"/>
        </w:rPr>
        <w:tab/>
        <w:t xml:space="preserve">Upon receipt of the Bureau’s response under </w:t>
      </w:r>
      <w:r>
        <w:rPr>
          <w:lang w:val="en-US"/>
        </w:rPr>
        <w:t>§ </w:t>
      </w:r>
      <w:r w:rsidRPr="00C01EDF">
        <w:rPr>
          <w:lang w:val="en-US"/>
        </w:rPr>
        <w:t>7.3, the requesting administration shall, within thirty days, indicate which of the proposed orbital locations with the associated technical parameters as identified by the Bureau it has selected. During this period, the requesting administration may at any time seek the assistance of the Bureau.</w:t>
      </w:r>
    </w:p>
    <w:p w14:paraId="11D056E6" w14:textId="0438D368" w:rsidR="000E6868" w:rsidRDefault="000E6868">
      <w:pPr>
        <w:pStyle w:val="Reasons"/>
      </w:pPr>
    </w:p>
    <w:p w14:paraId="00A27ADE" w14:textId="2A1FE556" w:rsidR="000E6868" w:rsidRDefault="005B55E1">
      <w:pPr>
        <w:pStyle w:val="Proposal"/>
      </w:pPr>
      <w:r>
        <w:t>MOD</w:t>
      </w:r>
      <w:r>
        <w:tab/>
        <w:t>EUR/</w:t>
      </w:r>
      <w:r w:rsidR="00BB2549">
        <w:t>XXXX</w:t>
      </w:r>
      <w:r>
        <w:t>A22A7/6</w:t>
      </w:r>
    </w:p>
    <w:p w14:paraId="74504ACC" w14:textId="4CA62BBC" w:rsidR="0094288D" w:rsidRPr="00C01EDF" w:rsidRDefault="005B55E1" w:rsidP="00496979">
      <w:pPr>
        <w:rPr>
          <w:lang w:val="en-US"/>
        </w:rPr>
      </w:pPr>
      <w:r w:rsidRPr="00663F10">
        <w:rPr>
          <w:rStyle w:val="Provsplit"/>
        </w:rPr>
        <w:t>7.4</w:t>
      </w:r>
      <w:r w:rsidRPr="00663F10">
        <w:rPr>
          <w:rStyle w:val="Provsplit"/>
          <w:i/>
          <w:iCs/>
        </w:rPr>
        <w:t>bis</w:t>
      </w:r>
      <w:r w:rsidRPr="00C01EDF">
        <w:rPr>
          <w:lang w:val="en-US"/>
        </w:rPr>
        <w:tab/>
        <w:t xml:space="preserve">If a selection for an allotment under </w:t>
      </w:r>
      <w:r>
        <w:rPr>
          <w:lang w:val="en-US"/>
        </w:rPr>
        <w:t>§ </w:t>
      </w:r>
      <w:r w:rsidRPr="00C01EDF">
        <w:rPr>
          <w:lang w:val="en-US"/>
        </w:rPr>
        <w:t>7.4 has not been received by the Bureau within the specified time</w:t>
      </w:r>
      <w:r>
        <w:rPr>
          <w:lang w:val="en-US"/>
        </w:rPr>
        <w:t>-</w:t>
      </w:r>
      <w:r w:rsidRPr="00C01EDF">
        <w:rPr>
          <w:lang w:val="en-US"/>
        </w:rPr>
        <w:t>limit</w:t>
      </w:r>
      <w:ins w:id="24" w:author="CEPT" w:date="2023-08-03T19:37:00Z">
        <w:r w:rsidR="00BB2549" w:rsidRPr="00BB2549">
          <w:t xml:space="preserve"> </w:t>
        </w:r>
        <w:r w:rsidR="00BB2549" w:rsidRPr="00B751AC">
          <w:t>referred to in § 7.4 above</w:t>
        </w:r>
      </w:ins>
      <w:r w:rsidRPr="00C01EDF">
        <w:rPr>
          <w:lang w:val="en-US"/>
        </w:rPr>
        <w:t xml:space="preserve">, the Bureau </w:t>
      </w:r>
      <w:del w:id="25" w:author="CEPT" w:date="2023-08-03T19:38:00Z">
        <w:r w:rsidRPr="00C01EDF" w:rsidDel="00BB2549">
          <w:rPr>
            <w:lang w:val="en-US"/>
          </w:rPr>
          <w:delText xml:space="preserve">will </w:delText>
        </w:r>
      </w:del>
      <w:ins w:id="26" w:author="CEPT" w:date="2023-08-03T19:38:00Z">
        <w:r w:rsidR="00BB2549">
          <w:rPr>
            <w:lang w:val="en-US"/>
          </w:rPr>
          <w:t>shall</w:t>
        </w:r>
        <w:r w:rsidR="00BB2549" w:rsidRPr="00C01EDF">
          <w:rPr>
            <w:lang w:val="en-US"/>
          </w:rPr>
          <w:t xml:space="preserve"> </w:t>
        </w:r>
      </w:ins>
      <w:r w:rsidRPr="00C01EDF">
        <w:rPr>
          <w:lang w:val="en-US"/>
        </w:rPr>
        <w:t xml:space="preserve">resume examination of submissions under </w:t>
      </w:r>
      <w:r>
        <w:rPr>
          <w:lang w:val="en-US"/>
        </w:rPr>
        <w:t>§ </w:t>
      </w:r>
      <w:r w:rsidRPr="00C01EDF">
        <w:rPr>
          <w:lang w:val="en-US"/>
        </w:rPr>
        <w:t xml:space="preserve">6.5, or subsequent submission under </w:t>
      </w:r>
      <w:r>
        <w:rPr>
          <w:lang w:val="en-US"/>
        </w:rPr>
        <w:t>Article </w:t>
      </w:r>
      <w:r w:rsidRPr="00C01EDF">
        <w:rPr>
          <w:lang w:val="en-US"/>
        </w:rPr>
        <w:t xml:space="preserve">7, as appropriate, and inform the </w:t>
      </w:r>
      <w:r w:rsidRPr="00C01EDF">
        <w:rPr>
          <w:lang w:val="en-US"/>
        </w:rPr>
        <w:lastRenderedPageBreak/>
        <w:t xml:space="preserve">requesting administration that its request will be processed under </w:t>
      </w:r>
      <w:r>
        <w:rPr>
          <w:lang w:val="en-US"/>
        </w:rPr>
        <w:t>§ </w:t>
      </w:r>
      <w:r w:rsidRPr="00C01EDF">
        <w:rPr>
          <w:lang w:val="en-US"/>
        </w:rPr>
        <w:t>7.5 when the Bureau is informed about the selected orbit location.</w:t>
      </w:r>
    </w:p>
    <w:p w14:paraId="47525E22" w14:textId="4C51650D" w:rsidR="000E6868" w:rsidRDefault="000E6868">
      <w:pPr>
        <w:pStyle w:val="Reasons"/>
      </w:pPr>
    </w:p>
    <w:p w14:paraId="3DF224A1" w14:textId="13CED6E6" w:rsidR="000E6868" w:rsidRDefault="005B55E1">
      <w:pPr>
        <w:pStyle w:val="Proposal"/>
      </w:pPr>
      <w:r>
        <w:t>MOD</w:t>
      </w:r>
      <w:r>
        <w:tab/>
        <w:t>EUR/</w:t>
      </w:r>
      <w:r w:rsidR="00BB2549">
        <w:t>XXXX</w:t>
      </w:r>
      <w:r>
        <w:t>A22A7/7</w:t>
      </w:r>
    </w:p>
    <w:p w14:paraId="0D740C02" w14:textId="23ACCB75" w:rsidR="0094288D" w:rsidRPr="00C01EDF" w:rsidRDefault="005B55E1" w:rsidP="00496979">
      <w:pPr>
        <w:rPr>
          <w:lang w:val="en-US"/>
        </w:rPr>
      </w:pPr>
      <w:r w:rsidRPr="00663F10">
        <w:rPr>
          <w:rStyle w:val="Provsplit"/>
        </w:rPr>
        <w:t>7.5</w:t>
      </w:r>
      <w:r w:rsidRPr="00C01EDF">
        <w:rPr>
          <w:lang w:val="en-US"/>
        </w:rPr>
        <w:tab/>
        <w:t xml:space="preserve">Upon receipt of a request under </w:t>
      </w:r>
      <w:r>
        <w:rPr>
          <w:lang w:val="en-US"/>
        </w:rPr>
        <w:t>§ </w:t>
      </w:r>
      <w:r w:rsidRPr="00C01EDF">
        <w:rPr>
          <w:lang w:val="en-US"/>
        </w:rPr>
        <w:t xml:space="preserve">7.4, the Bureau shall process the request ahead of submissions for which the examination under </w:t>
      </w:r>
      <w:r>
        <w:rPr>
          <w:lang w:val="en-US"/>
        </w:rPr>
        <w:t>§ </w:t>
      </w:r>
      <w:r w:rsidRPr="00C01EDF">
        <w:rPr>
          <w:lang w:val="en-US"/>
        </w:rPr>
        <w:t>6.5 has not yet started and, using Annexes 3 and </w:t>
      </w:r>
      <w:del w:id="27" w:author="CEPT" w:date="2023-08-03T19:39:00Z">
        <w:r w:rsidRPr="00C01EDF" w:rsidDel="00BB2549">
          <w:rPr>
            <w:lang w:val="en-US"/>
          </w:rPr>
          <w:delText>4</w:delText>
        </w:r>
      </w:del>
      <w:ins w:id="28" w:author="CEPT" w:date="2023-08-03T19:39:00Z">
        <w:r w:rsidR="00BB2549">
          <w:rPr>
            <w:lang w:val="en-US"/>
          </w:rPr>
          <w:t>7</w:t>
        </w:r>
      </w:ins>
      <w:r w:rsidRPr="00C01EDF">
        <w:rPr>
          <w:lang w:val="en-US"/>
        </w:rPr>
        <w:t xml:space="preserve">, </w:t>
      </w:r>
      <w:r>
        <w:rPr>
          <w:lang w:val="en-US"/>
        </w:rPr>
        <w:t xml:space="preserve">examine it </w:t>
      </w:r>
      <w:r w:rsidRPr="00C01EDF">
        <w:rPr>
          <w:lang w:val="en-US"/>
        </w:rPr>
        <w:t>with respect to its conformity with:</w:t>
      </w:r>
    </w:p>
    <w:p w14:paraId="37FD6233" w14:textId="77777777" w:rsidR="0094288D" w:rsidRPr="00C01EDF" w:rsidRDefault="005B55E1" w:rsidP="00496979">
      <w:pPr>
        <w:pStyle w:val="enumlev1"/>
      </w:pPr>
      <w:r w:rsidRPr="00B819B9">
        <w:rPr>
          <w:i/>
          <w:iCs/>
        </w:rPr>
        <w:t>a)</w:t>
      </w:r>
      <w:r w:rsidRPr="00C01EDF">
        <w:tab/>
        <w:t>the Table of Frequency Allocations and the other provisions</w:t>
      </w:r>
      <w:r w:rsidRPr="00C01EDF">
        <w:rPr>
          <w:rStyle w:val="Appelnotedebasdep"/>
        </w:rPr>
        <w:footnoteReference w:customMarkFollows="1" w:id="7"/>
        <w:t>10</w:t>
      </w:r>
      <w:r w:rsidRPr="00C01EDF">
        <w:t xml:space="preserve"> of the Radio Regulations, except those provisions relating to conformity with</w:t>
      </w:r>
      <w:r w:rsidRPr="00B819B9">
        <w:t xml:space="preserve"> </w:t>
      </w:r>
      <w:r w:rsidRPr="00C01EDF">
        <w:t>the fixed</w:t>
      </w:r>
      <w:r>
        <w:t>-</w:t>
      </w:r>
      <w:r w:rsidRPr="00C01EDF">
        <w:t>satellite service Plan which are the subject of the following subparagraph;</w:t>
      </w:r>
    </w:p>
    <w:p w14:paraId="0EACFE38" w14:textId="77777777" w:rsidR="0094288D" w:rsidRDefault="005B55E1" w:rsidP="00496979">
      <w:pPr>
        <w:pStyle w:val="enumlev1"/>
      </w:pPr>
      <w:r w:rsidRPr="00B819B9">
        <w:rPr>
          <w:i/>
          <w:iCs/>
        </w:rPr>
        <w:t>b)</w:t>
      </w:r>
      <w:r w:rsidRPr="00C01EDF">
        <w:tab/>
        <w:t>allotments in the Plan;</w:t>
      </w:r>
    </w:p>
    <w:p w14:paraId="1DA16CF5" w14:textId="77777777" w:rsidR="0094288D" w:rsidRPr="00C01EDF" w:rsidRDefault="005B55E1" w:rsidP="00496979">
      <w:pPr>
        <w:pStyle w:val="enumlev1"/>
      </w:pPr>
      <w:r w:rsidRPr="00B819B9">
        <w:rPr>
          <w:i/>
          <w:iCs/>
        </w:rPr>
        <w:t>c)</w:t>
      </w:r>
      <w:r w:rsidRPr="00C01EDF">
        <w:tab/>
        <w:t>assignments which appear in the List;</w:t>
      </w:r>
    </w:p>
    <w:p w14:paraId="54DDB8D6" w14:textId="77777777" w:rsidR="0094288D" w:rsidRPr="00C01EDF" w:rsidRDefault="005B55E1" w:rsidP="00496979">
      <w:pPr>
        <w:pStyle w:val="enumlev1"/>
      </w:pPr>
      <w:r w:rsidRPr="00B819B9">
        <w:rPr>
          <w:i/>
          <w:iCs/>
        </w:rPr>
        <w:t>d)</w:t>
      </w:r>
      <w:r w:rsidRPr="00C01EDF">
        <w:tab/>
        <w:t xml:space="preserve">assignments for which the Bureau has previously received complete information and which have been examined, or are at the stage of examination under </w:t>
      </w:r>
      <w:r>
        <w:t>§ </w:t>
      </w:r>
      <w:r w:rsidRPr="00C01EDF">
        <w:t>6.5.</w:t>
      </w:r>
    </w:p>
    <w:p w14:paraId="5908CEAB" w14:textId="706DB9BF" w:rsidR="000E6868" w:rsidRDefault="000E6868">
      <w:pPr>
        <w:pStyle w:val="Reasons"/>
      </w:pPr>
    </w:p>
    <w:p w14:paraId="41ED69A9" w14:textId="0D3B174A" w:rsidR="000E6868" w:rsidRDefault="005B55E1">
      <w:pPr>
        <w:pStyle w:val="Proposal"/>
      </w:pPr>
      <w:r>
        <w:rPr>
          <w:u w:val="single"/>
        </w:rPr>
        <w:t>NOC</w:t>
      </w:r>
      <w:r>
        <w:tab/>
        <w:t>EUR/</w:t>
      </w:r>
      <w:r w:rsidR="00BB2549">
        <w:t>XXXX</w:t>
      </w:r>
      <w:r>
        <w:t>A22A7/8</w:t>
      </w:r>
    </w:p>
    <w:p w14:paraId="4BFB55AE" w14:textId="77777777" w:rsidR="0094288D" w:rsidRPr="00C01EDF" w:rsidRDefault="005B55E1" w:rsidP="00496979">
      <w:pPr>
        <w:rPr>
          <w:lang w:val="en-US"/>
        </w:rPr>
      </w:pPr>
      <w:r w:rsidRPr="00663F10">
        <w:rPr>
          <w:rStyle w:val="Provsplit"/>
        </w:rPr>
        <w:t>7.6</w:t>
      </w:r>
      <w:r w:rsidRPr="00C01EDF">
        <w:rPr>
          <w:lang w:val="en-US"/>
        </w:rPr>
        <w:tab/>
        <w:t xml:space="preserve">When the examination under </w:t>
      </w:r>
      <w:r>
        <w:rPr>
          <w:lang w:val="en-US"/>
        </w:rPr>
        <w:t>§ </w:t>
      </w:r>
      <w:r w:rsidRPr="00C01EDF">
        <w:rPr>
          <w:lang w:val="en-US"/>
        </w:rPr>
        <w:t>7.5 leads to a favorable finding, the Bureau shall enter the national allotment of the new Member State of the Union in the Plan and publish the characteristics of the allotment concerned and the result of its examination in a Special Section of the BR IFIC with the updated reference situation.</w:t>
      </w:r>
    </w:p>
    <w:p w14:paraId="0412D386" w14:textId="0343015B" w:rsidR="000E6868" w:rsidRDefault="000E6868">
      <w:pPr>
        <w:pStyle w:val="Reasons"/>
      </w:pPr>
    </w:p>
    <w:p w14:paraId="614970F4" w14:textId="713EFCC4" w:rsidR="000E6868" w:rsidRDefault="005B55E1">
      <w:pPr>
        <w:pStyle w:val="Proposal"/>
      </w:pPr>
      <w:r>
        <w:t>MOD</w:t>
      </w:r>
      <w:r>
        <w:tab/>
        <w:t>EUR/</w:t>
      </w:r>
      <w:r w:rsidR="00BB2549">
        <w:t>XXXX</w:t>
      </w:r>
      <w:r>
        <w:t>A22A7/9</w:t>
      </w:r>
    </w:p>
    <w:p w14:paraId="597F2019" w14:textId="7B4817C6" w:rsidR="0094288D" w:rsidRPr="00C01EDF" w:rsidRDefault="005B55E1" w:rsidP="00496979">
      <w:pPr>
        <w:rPr>
          <w:lang w:val="en-US"/>
        </w:rPr>
      </w:pPr>
      <w:r w:rsidRPr="00663F10">
        <w:rPr>
          <w:rStyle w:val="Provsplit"/>
        </w:rPr>
        <w:t>7.7</w:t>
      </w:r>
      <w:r w:rsidRPr="00C01EDF">
        <w:rPr>
          <w:lang w:val="en-US"/>
        </w:rPr>
        <w:tab/>
        <w:t xml:space="preserve">In the event that the Bureau’s findings under </w:t>
      </w:r>
      <w:r>
        <w:rPr>
          <w:lang w:val="en-US"/>
        </w:rPr>
        <w:t>§ </w:t>
      </w:r>
      <w:r w:rsidRPr="00C01EDF">
        <w:rPr>
          <w:lang w:val="en-US"/>
        </w:rPr>
        <w:t xml:space="preserve">7.5 are </w:t>
      </w:r>
      <w:proofErr w:type="spellStart"/>
      <w:r w:rsidRPr="00C01EDF">
        <w:rPr>
          <w:lang w:val="en-US"/>
        </w:rPr>
        <w:t>unfavourable</w:t>
      </w:r>
      <w:proofErr w:type="spellEnd"/>
      <w:r w:rsidRPr="00C01EDF">
        <w:rPr>
          <w:lang w:val="en-US"/>
        </w:rPr>
        <w:t xml:space="preserve">, the proposed allotment of the Member State shall be treated as a submission under </w:t>
      </w:r>
      <w:r>
        <w:rPr>
          <w:lang w:val="en-US"/>
        </w:rPr>
        <w:t>§ </w:t>
      </w:r>
      <w:r w:rsidRPr="00C01EDF">
        <w:rPr>
          <w:lang w:val="en-US"/>
        </w:rPr>
        <w:t xml:space="preserve">6.1 and shall be treated by the Bureau </w:t>
      </w:r>
      <w:r w:rsidRPr="00C01EDF">
        <w:rPr>
          <w:lang w:val="en-US" w:eastAsia="ko-KR"/>
        </w:rPr>
        <w:t xml:space="preserve">ahead of any other submissions received under </w:t>
      </w:r>
      <w:r>
        <w:rPr>
          <w:lang w:val="en-US" w:eastAsia="ko-KR"/>
        </w:rPr>
        <w:t>Article </w:t>
      </w:r>
      <w:r w:rsidRPr="00C01EDF">
        <w:rPr>
          <w:lang w:val="en-US" w:eastAsia="ko-KR"/>
        </w:rPr>
        <w:t xml:space="preserve">6, except for submissions which were already under examination under </w:t>
      </w:r>
      <w:r>
        <w:rPr>
          <w:lang w:val="en-US" w:eastAsia="ko-KR"/>
        </w:rPr>
        <w:t>§ </w:t>
      </w:r>
      <w:r w:rsidRPr="00C01EDF">
        <w:rPr>
          <w:lang w:val="en-US" w:eastAsia="ko-KR"/>
        </w:rPr>
        <w:t xml:space="preserve">6.5 by the Bureau at the time of completion of the examination of the request of the new Member State under </w:t>
      </w:r>
      <w:r>
        <w:rPr>
          <w:lang w:val="en-US" w:eastAsia="ko-KR"/>
        </w:rPr>
        <w:t>§ </w:t>
      </w:r>
      <w:r w:rsidRPr="00C01EDF">
        <w:rPr>
          <w:lang w:val="en-US" w:eastAsia="ko-KR"/>
        </w:rPr>
        <w:t>7.5.</w:t>
      </w:r>
      <w:r w:rsidR="00BB2549">
        <w:rPr>
          <w:lang w:val="en-US" w:eastAsia="ko-KR"/>
        </w:rPr>
        <w:t xml:space="preserve"> </w:t>
      </w:r>
      <w:ins w:id="29" w:author="CEPT" w:date="2023-08-03T19:40:00Z">
        <w:r w:rsidR="00BB2549" w:rsidRPr="000C64A4">
          <w:rPr>
            <w:lang w:eastAsia="ko-KR"/>
          </w:rPr>
          <w:t xml:space="preserve">During the Article 6 procedure for the proposed allotment of the new Member State of the Union, the additional provisions contained in §§ 8 and 9 of Attachment 1 to Resolution </w:t>
        </w:r>
        <w:r w:rsidR="00BB2549" w:rsidRPr="002B62B0">
          <w:rPr>
            <w:b/>
            <w:bCs/>
            <w:lang w:eastAsia="ko-KR"/>
          </w:rPr>
          <w:t>170 (</w:t>
        </w:r>
        <w:r w:rsidR="00BB2549">
          <w:rPr>
            <w:b/>
            <w:bCs/>
            <w:lang w:eastAsia="ko-KR"/>
          </w:rPr>
          <w:t>Rev.</w:t>
        </w:r>
        <w:r w:rsidR="00BB2549" w:rsidRPr="002B62B0">
          <w:rPr>
            <w:b/>
            <w:bCs/>
            <w:lang w:eastAsia="ko-KR"/>
          </w:rPr>
          <w:t>WRC-</w:t>
        </w:r>
        <w:r w:rsidR="00BB2549">
          <w:rPr>
            <w:b/>
            <w:bCs/>
            <w:lang w:eastAsia="ko-KR"/>
          </w:rPr>
          <w:t>23</w:t>
        </w:r>
        <w:r w:rsidR="00BB2549" w:rsidRPr="002B62B0">
          <w:rPr>
            <w:b/>
            <w:bCs/>
            <w:lang w:eastAsia="ko-KR"/>
          </w:rPr>
          <w:t>)</w:t>
        </w:r>
        <w:r w:rsidR="00BB2549" w:rsidRPr="000C64A4">
          <w:rPr>
            <w:lang w:eastAsia="ko-KR"/>
          </w:rPr>
          <w:t xml:space="preserve"> shall apply and the</w:t>
        </w:r>
        <w:r w:rsidR="00BB2549">
          <w:rPr>
            <w:lang w:eastAsia="ko-KR"/>
          </w:rPr>
          <w:t xml:space="preserve"> </w:t>
        </w:r>
        <w:r w:rsidR="00BB2549" w:rsidRPr="00D1620A">
          <w:rPr>
            <w:lang w:eastAsia="ko-KR"/>
          </w:rPr>
          <w:t>measures</w:t>
        </w:r>
        <w:r w:rsidR="00BB2549" w:rsidRPr="0098553C">
          <w:rPr>
            <w:lang w:eastAsia="ko-KR"/>
          </w:rPr>
          <w:t xml:space="preserve"> and</w:t>
        </w:r>
        <w:r w:rsidR="00BB2549">
          <w:rPr>
            <w:lang w:eastAsia="ko-KR"/>
          </w:rPr>
          <w:t xml:space="preserve"> </w:t>
        </w:r>
        <w:r w:rsidR="00BB2549" w:rsidRPr="000C64A4">
          <w:rPr>
            <w:lang w:eastAsia="ko-KR"/>
          </w:rPr>
          <w:t xml:space="preserve">technical criteria specified in </w:t>
        </w:r>
        <w:r w:rsidR="00BB2549">
          <w:t>Annex 7</w:t>
        </w:r>
        <w:r w:rsidR="00BB2549" w:rsidRPr="000C64A4">
          <w:rPr>
            <w:lang w:eastAsia="ko-KR"/>
          </w:rPr>
          <w:t xml:space="preserve"> shall be used during technical examinations at the various stages of Article 6.</w:t>
        </w:r>
      </w:ins>
    </w:p>
    <w:p w14:paraId="7CFF48A7" w14:textId="46D499C4" w:rsidR="000E6868" w:rsidRDefault="000E6868">
      <w:pPr>
        <w:pStyle w:val="Reasons"/>
      </w:pPr>
    </w:p>
    <w:p w14:paraId="1E2E3926" w14:textId="77777777" w:rsidR="00CE6F03" w:rsidRPr="005B55E1" w:rsidRDefault="00CE6F03" w:rsidP="00CE6F03">
      <w:pPr>
        <w:pStyle w:val="AppendixNo"/>
      </w:pPr>
      <w:r w:rsidRPr="005B55E1">
        <w:lastRenderedPageBreak/>
        <w:t xml:space="preserve">APPENDIX </w:t>
      </w:r>
      <w:r w:rsidRPr="005B55E1">
        <w:rPr>
          <w:rStyle w:val="href"/>
        </w:rPr>
        <w:t>30B</w:t>
      </w:r>
      <w:r w:rsidRPr="005B55E1">
        <w:t xml:space="preserve"> (REV.WRC</w:t>
      </w:r>
      <w:r w:rsidRPr="005B55E1">
        <w:noBreakHyphen/>
        <w:t>19)</w:t>
      </w:r>
    </w:p>
    <w:p w14:paraId="6E531B8D" w14:textId="77777777" w:rsidR="00CE6F03" w:rsidRDefault="00CE6F03" w:rsidP="00CE6F03">
      <w:pPr>
        <w:pStyle w:val="Appendixtitle"/>
      </w:pPr>
      <w:r w:rsidRPr="005B55E1">
        <w:t>Provisions and associated Plan for the fixed-satellite service</w:t>
      </w:r>
      <w:r w:rsidRPr="005B55E1">
        <w:br/>
        <w:t>in the frequency bands 4 500-4 800 MHz, 6 725-7 025 MHz,</w:t>
      </w:r>
      <w:r w:rsidRPr="005B55E1">
        <w:br/>
        <w:t>10.70-10.95 GHz, 11.20-11.45 GHz and 12.75-13.25 GHz</w:t>
      </w:r>
    </w:p>
    <w:p w14:paraId="5ABF82CA" w14:textId="40B92264" w:rsidR="000E6868" w:rsidRDefault="005B55E1">
      <w:pPr>
        <w:pStyle w:val="Proposal"/>
      </w:pPr>
      <w:r>
        <w:t>ADD</w:t>
      </w:r>
      <w:r>
        <w:tab/>
        <w:t>EUR/</w:t>
      </w:r>
      <w:r w:rsidR="0097379A">
        <w:t>XXXX</w:t>
      </w:r>
      <w:r>
        <w:t>A22A7/10</w:t>
      </w:r>
    </w:p>
    <w:p w14:paraId="186C3243" w14:textId="362C7A8D" w:rsidR="0097379A" w:rsidRDefault="0097379A" w:rsidP="0097379A">
      <w:pPr>
        <w:pStyle w:val="AnnexNo"/>
        <w:rPr>
          <w:caps w:val="0"/>
          <w:sz w:val="16"/>
          <w:szCs w:val="16"/>
          <w:lang w:val="en-US"/>
        </w:rPr>
      </w:pPr>
      <w:bookmarkStart w:id="30" w:name="_Toc330560583"/>
      <w:bookmarkStart w:id="31" w:name="_Toc42084232"/>
      <w:r>
        <w:rPr>
          <w:lang w:val="en-US"/>
        </w:rPr>
        <w:t>ANNEX 7</w:t>
      </w:r>
      <w:r w:rsidRPr="00672737">
        <w:rPr>
          <w:caps w:val="0"/>
          <w:sz w:val="16"/>
          <w:szCs w:val="16"/>
          <w:lang w:val="en-US"/>
        </w:rPr>
        <w:t>     (</w:t>
      </w:r>
      <w:r>
        <w:rPr>
          <w:caps w:val="0"/>
          <w:sz w:val="16"/>
          <w:szCs w:val="16"/>
          <w:lang w:val="en-US"/>
        </w:rPr>
        <w:t>WRC</w:t>
      </w:r>
      <w:r>
        <w:rPr>
          <w:caps w:val="0"/>
          <w:sz w:val="16"/>
          <w:szCs w:val="16"/>
          <w:lang w:val="en-US"/>
        </w:rPr>
        <w:noBreakHyphen/>
        <w:t>23</w:t>
      </w:r>
      <w:r w:rsidRPr="005B6872">
        <w:rPr>
          <w:caps w:val="0"/>
          <w:sz w:val="16"/>
          <w:szCs w:val="16"/>
          <w:lang w:val="en-US"/>
        </w:rPr>
        <w:t>)</w:t>
      </w:r>
      <w:bookmarkEnd w:id="30"/>
      <w:bookmarkEnd w:id="31"/>
    </w:p>
    <w:p w14:paraId="198D07F2" w14:textId="77777777" w:rsidR="0097379A" w:rsidRPr="00470ADD" w:rsidRDefault="0097379A" w:rsidP="0097379A">
      <w:pPr>
        <w:pStyle w:val="Annextitle"/>
      </w:pPr>
      <w:r w:rsidRPr="00470ADD">
        <w:t xml:space="preserve">Additional </w:t>
      </w:r>
      <w:r>
        <w:t>measures</w:t>
      </w:r>
      <w:r w:rsidRPr="00470ADD">
        <w:t xml:space="preserve"> in order to facilitate the addition of a new allotment to the Plan for a new Member State of the Union</w:t>
      </w:r>
    </w:p>
    <w:p w14:paraId="26EF5E04" w14:textId="27CE8776" w:rsidR="0097379A" w:rsidRDefault="0097379A" w:rsidP="0097379A">
      <w:pPr>
        <w:jc w:val="both"/>
        <w:rPr>
          <w:szCs w:val="24"/>
        </w:rPr>
      </w:pPr>
      <w:r>
        <w:rPr>
          <w:szCs w:val="24"/>
        </w:rPr>
        <w:t>The following additional measures shall be applied by the Bureau and administrations in relation to a request for a new allotment under Article 7:</w:t>
      </w:r>
    </w:p>
    <w:p w14:paraId="47F68570" w14:textId="15342F58" w:rsidR="0097379A" w:rsidRDefault="0097379A" w:rsidP="0097379A">
      <w:pPr>
        <w:pStyle w:val="Paragraphedeliste"/>
        <w:numPr>
          <w:ilvl w:val="0"/>
          <w:numId w:val="3"/>
        </w:numPr>
        <w:jc w:val="both"/>
        <w:rPr>
          <w:rFonts w:eastAsia="MS Mincho"/>
          <w:bCs/>
          <w:lang w:eastAsia="zh-CN"/>
        </w:rPr>
      </w:pPr>
      <w:r w:rsidRPr="00831BE5">
        <w:rPr>
          <w:rFonts w:eastAsia="MS Mincho"/>
          <w:bCs/>
          <w:lang w:eastAsia="zh-CN"/>
        </w:rPr>
        <w:t xml:space="preserve">The power density of </w:t>
      </w:r>
      <w:r>
        <w:rPr>
          <w:rFonts w:eastAsia="MS Mincho"/>
          <w:bCs/>
          <w:lang w:eastAsia="zh-CN"/>
        </w:rPr>
        <w:t>a</w:t>
      </w:r>
      <w:r w:rsidRPr="00831BE5">
        <w:rPr>
          <w:rFonts w:eastAsia="MS Mincho"/>
          <w:bCs/>
          <w:lang w:eastAsia="zh-CN"/>
        </w:rPr>
        <w:t xml:space="preserve"> proposed new allotment </w:t>
      </w:r>
      <w:r>
        <w:rPr>
          <w:rFonts w:eastAsia="MS Mincho"/>
          <w:bCs/>
          <w:lang w:eastAsia="zh-CN"/>
        </w:rPr>
        <w:t>shall</w:t>
      </w:r>
      <w:r w:rsidRPr="00831BE5">
        <w:rPr>
          <w:rFonts w:eastAsia="MS Mincho"/>
          <w:bCs/>
          <w:lang w:eastAsia="zh-CN"/>
        </w:rPr>
        <w:t xml:space="preserve"> be limited to a single </w:t>
      </w:r>
      <w:r>
        <w:rPr>
          <w:rFonts w:eastAsia="MS Mincho"/>
          <w:bCs/>
          <w:lang w:eastAsia="zh-CN"/>
        </w:rPr>
        <w:t xml:space="preserve">minimum </w:t>
      </w:r>
      <w:r w:rsidRPr="00831BE5">
        <w:rPr>
          <w:rFonts w:eastAsia="MS Mincho"/>
          <w:bCs/>
          <w:lang w:eastAsia="zh-CN"/>
        </w:rPr>
        <w:t xml:space="preserve">value </w:t>
      </w:r>
      <w:r>
        <w:rPr>
          <w:rFonts w:eastAsia="MS Mincho"/>
          <w:bCs/>
          <w:lang w:eastAsia="zh-CN"/>
        </w:rPr>
        <w:t>to</w:t>
      </w:r>
      <w:r w:rsidRPr="00831BE5">
        <w:rPr>
          <w:rFonts w:eastAsia="MS Mincho"/>
          <w:bCs/>
          <w:lang w:eastAsia="zh-CN"/>
        </w:rPr>
        <w:t xml:space="preserve"> meet the</w:t>
      </w:r>
      <w:r>
        <w:rPr>
          <w:rFonts w:eastAsia="MS Mincho"/>
          <w:bCs/>
          <w:lang w:eastAsia="zh-CN"/>
        </w:rPr>
        <w:t xml:space="preserve"> carrier-to-noise</w:t>
      </w:r>
      <w:r w:rsidRPr="00831BE5">
        <w:rPr>
          <w:rFonts w:eastAsia="MS Mincho"/>
          <w:bCs/>
          <w:lang w:eastAsia="zh-CN"/>
        </w:rPr>
        <w:t xml:space="preserve"> C/N objective</w:t>
      </w:r>
      <w:r>
        <w:rPr>
          <w:rFonts w:eastAsia="MS Mincho"/>
          <w:bCs/>
          <w:lang w:eastAsia="zh-CN"/>
        </w:rPr>
        <w:t>s</w:t>
      </w:r>
      <w:r w:rsidRPr="00831BE5">
        <w:rPr>
          <w:rFonts w:eastAsia="MS Mincho"/>
          <w:bCs/>
          <w:lang w:eastAsia="zh-CN"/>
        </w:rPr>
        <w:t xml:space="preserve"> and an overall aggregate carrier-to-interference value of 21 dB as indicated in Annex 1 to Appendix </w:t>
      </w:r>
      <w:r w:rsidRPr="006E15E0">
        <w:rPr>
          <w:rFonts w:eastAsia="MS Mincho"/>
          <w:b/>
          <w:lang w:eastAsia="zh-CN"/>
        </w:rPr>
        <w:t>30B</w:t>
      </w:r>
      <w:r>
        <w:rPr>
          <w:rFonts w:eastAsia="MS Mincho"/>
          <w:bCs/>
          <w:lang w:eastAsia="zh-CN"/>
        </w:rPr>
        <w:t>.</w:t>
      </w:r>
    </w:p>
    <w:p w14:paraId="5769E630" w14:textId="0C97DA69" w:rsidR="0097379A" w:rsidRDefault="0097379A" w:rsidP="0097379A">
      <w:pPr>
        <w:pStyle w:val="Paragraphedeliste"/>
        <w:numPr>
          <w:ilvl w:val="0"/>
          <w:numId w:val="3"/>
        </w:numPr>
        <w:jc w:val="both"/>
        <w:rPr>
          <w:rFonts w:eastAsia="MS Mincho"/>
          <w:bCs/>
          <w:lang w:eastAsia="zh-CN"/>
        </w:rPr>
      </w:pPr>
      <w:r>
        <w:rPr>
          <w:rFonts w:eastAsia="MS Mincho"/>
          <w:bCs/>
          <w:lang w:eastAsia="zh-CN"/>
        </w:rPr>
        <w:t xml:space="preserve">Criteria contained in Appendices 1 and 2 of Attachment 1 to </w:t>
      </w:r>
      <w:r w:rsidRPr="00E33944">
        <w:rPr>
          <w:rFonts w:eastAsia="MS Mincho"/>
          <w:bCs/>
          <w:lang w:eastAsia="zh-CN"/>
        </w:rPr>
        <w:t xml:space="preserve">Resolution </w:t>
      </w:r>
      <w:r w:rsidRPr="00E33944">
        <w:rPr>
          <w:rFonts w:eastAsia="MS Mincho"/>
          <w:b/>
          <w:lang w:eastAsia="zh-CN"/>
        </w:rPr>
        <w:t>170 (</w:t>
      </w:r>
      <w:r>
        <w:rPr>
          <w:rFonts w:eastAsia="MS Mincho"/>
          <w:b/>
          <w:lang w:eastAsia="zh-CN"/>
        </w:rPr>
        <w:t>Rev.</w:t>
      </w:r>
      <w:r w:rsidRPr="00E33944">
        <w:rPr>
          <w:rFonts w:eastAsia="MS Mincho"/>
          <w:b/>
          <w:lang w:eastAsia="zh-CN"/>
        </w:rPr>
        <w:t>WRC-</w:t>
      </w:r>
      <w:r>
        <w:rPr>
          <w:rFonts w:eastAsia="MS Mincho"/>
          <w:b/>
          <w:lang w:eastAsia="zh-CN"/>
        </w:rPr>
        <w:t>23</w:t>
      </w:r>
      <w:r w:rsidRPr="00E33944">
        <w:rPr>
          <w:rFonts w:eastAsia="MS Mincho"/>
          <w:b/>
          <w:lang w:eastAsia="zh-CN"/>
        </w:rPr>
        <w:t>)</w:t>
      </w:r>
      <w:r>
        <w:rPr>
          <w:rFonts w:eastAsia="MS Mincho"/>
          <w:bCs/>
          <w:lang w:eastAsia="zh-CN"/>
        </w:rPr>
        <w:t xml:space="preserve"> shall apply. Moreover</w:t>
      </w:r>
      <w:r w:rsidRPr="00E33944">
        <w:rPr>
          <w:rFonts w:eastAsia="MS Mincho"/>
          <w:bCs/>
          <w:lang w:eastAsia="zh-CN"/>
        </w:rPr>
        <w:t xml:space="preserve">, an assignment </w:t>
      </w:r>
      <w:r>
        <w:rPr>
          <w:rFonts w:eastAsia="MS Mincho"/>
          <w:bCs/>
          <w:lang w:eastAsia="zh-CN"/>
        </w:rPr>
        <w:t>shall</w:t>
      </w:r>
      <w:r w:rsidRPr="00E33944">
        <w:rPr>
          <w:rFonts w:eastAsia="MS Mincho"/>
          <w:bCs/>
          <w:lang w:eastAsia="zh-CN"/>
        </w:rPr>
        <w:t xml:space="preserve"> not be considered as </w:t>
      </w:r>
      <w:r>
        <w:rPr>
          <w:rFonts w:eastAsia="MS Mincho"/>
          <w:bCs/>
          <w:lang w:eastAsia="zh-CN"/>
        </w:rPr>
        <w:t>being</w:t>
      </w:r>
      <w:r w:rsidRPr="00E33944">
        <w:rPr>
          <w:rFonts w:eastAsia="MS Mincho"/>
          <w:bCs/>
          <w:lang w:eastAsia="zh-CN"/>
        </w:rPr>
        <w:t xml:space="preserve"> affected if either single-entry </w:t>
      </w:r>
      <w:r>
        <w:rPr>
          <w:rFonts w:eastAsia="MS Mincho"/>
          <w:bCs/>
          <w:lang w:eastAsia="zh-CN"/>
        </w:rPr>
        <w:t xml:space="preserve">carrier-to-interference ((C/I)d and (C/I)u) </w:t>
      </w:r>
      <w:r w:rsidRPr="00E33944">
        <w:rPr>
          <w:rFonts w:eastAsia="MS Mincho"/>
          <w:bCs/>
          <w:lang w:eastAsia="zh-CN"/>
        </w:rPr>
        <w:t>or</w:t>
      </w:r>
      <w:r>
        <w:rPr>
          <w:rFonts w:eastAsia="MS Mincho"/>
          <w:bCs/>
          <w:lang w:eastAsia="zh-CN"/>
        </w:rPr>
        <w:t xml:space="preserve"> overall</w:t>
      </w:r>
      <w:r w:rsidRPr="00E33944">
        <w:rPr>
          <w:rFonts w:eastAsia="MS Mincho"/>
          <w:bCs/>
          <w:lang w:eastAsia="zh-CN"/>
        </w:rPr>
        <w:t xml:space="preserve"> aggregate</w:t>
      </w:r>
      <w:r>
        <w:rPr>
          <w:rFonts w:eastAsia="MS Mincho"/>
          <w:bCs/>
          <w:lang w:eastAsia="zh-CN"/>
        </w:rPr>
        <w:t xml:space="preserve"> carrier-to-interference</w:t>
      </w:r>
      <w:r w:rsidRPr="00E33944">
        <w:rPr>
          <w:rFonts w:eastAsia="MS Mincho"/>
          <w:bCs/>
          <w:lang w:eastAsia="zh-CN"/>
        </w:rPr>
        <w:t xml:space="preserve"> </w:t>
      </w:r>
      <w:r>
        <w:rPr>
          <w:rFonts w:eastAsia="MS Mincho"/>
          <w:bCs/>
          <w:lang w:eastAsia="zh-CN"/>
        </w:rPr>
        <w:t>((</w:t>
      </w:r>
      <w:r w:rsidRPr="00E33944">
        <w:rPr>
          <w:rFonts w:eastAsia="MS Mincho"/>
          <w:bCs/>
          <w:lang w:eastAsia="zh-CN"/>
        </w:rPr>
        <w:t>C/I</w:t>
      </w:r>
      <w:r>
        <w:rPr>
          <w:rFonts w:eastAsia="MS Mincho"/>
          <w:bCs/>
          <w:lang w:eastAsia="zh-CN"/>
        </w:rPr>
        <w:t>)</w:t>
      </w:r>
      <w:proofErr w:type="spellStart"/>
      <w:r>
        <w:rPr>
          <w:rFonts w:eastAsia="MS Mincho"/>
          <w:bCs/>
          <w:lang w:eastAsia="zh-CN"/>
        </w:rPr>
        <w:t>agg</w:t>
      </w:r>
      <w:proofErr w:type="spellEnd"/>
      <w:r>
        <w:rPr>
          <w:rFonts w:eastAsia="MS Mincho"/>
          <w:bCs/>
          <w:lang w:eastAsia="zh-CN"/>
        </w:rPr>
        <w:t>)</w:t>
      </w:r>
      <w:r w:rsidRPr="00E33944">
        <w:rPr>
          <w:rFonts w:eastAsia="MS Mincho"/>
          <w:bCs/>
          <w:lang w:eastAsia="zh-CN"/>
        </w:rPr>
        <w:t xml:space="preserve"> is met. </w:t>
      </w:r>
      <w:r>
        <w:rPr>
          <w:rFonts w:eastAsia="MS Mincho"/>
          <w:bCs/>
          <w:lang w:eastAsia="zh-CN"/>
        </w:rPr>
        <w:t>T</w:t>
      </w:r>
      <w:r w:rsidRPr="00E33944">
        <w:rPr>
          <w:rFonts w:eastAsia="MS Mincho"/>
          <w:bCs/>
          <w:lang w:eastAsia="zh-CN"/>
        </w:rPr>
        <w:t>he</w:t>
      </w:r>
      <w:r>
        <w:rPr>
          <w:rFonts w:eastAsia="MS Mincho"/>
          <w:bCs/>
          <w:lang w:eastAsia="zh-CN"/>
        </w:rPr>
        <w:t xml:space="preserve"> Bureau shall not update the</w:t>
      </w:r>
      <w:r w:rsidRPr="00E33944">
        <w:rPr>
          <w:rFonts w:eastAsia="MS Mincho"/>
          <w:bCs/>
          <w:lang w:eastAsia="zh-CN"/>
        </w:rPr>
        <w:t xml:space="preserve"> reference situation of </w:t>
      </w:r>
      <w:r>
        <w:rPr>
          <w:rFonts w:eastAsia="MS Mincho"/>
          <w:bCs/>
          <w:lang w:eastAsia="zh-CN"/>
        </w:rPr>
        <w:t>Article 6</w:t>
      </w:r>
      <w:r w:rsidRPr="00E33944">
        <w:rPr>
          <w:rFonts w:eastAsia="MS Mincho"/>
          <w:bCs/>
          <w:lang w:eastAsia="zh-CN"/>
        </w:rPr>
        <w:t xml:space="preserve"> satellite network(s)</w:t>
      </w:r>
      <w:r>
        <w:rPr>
          <w:rFonts w:eastAsia="MS Mincho"/>
          <w:bCs/>
          <w:lang w:eastAsia="zh-CN"/>
        </w:rPr>
        <w:t xml:space="preserve"> identified as affected based on criteria of Resolution </w:t>
      </w:r>
      <w:r w:rsidRPr="00BD12AA">
        <w:rPr>
          <w:rFonts w:eastAsia="MS Mincho"/>
          <w:b/>
          <w:lang w:eastAsia="zh-CN"/>
        </w:rPr>
        <w:t>170 (</w:t>
      </w:r>
      <w:r>
        <w:rPr>
          <w:rFonts w:eastAsia="MS Mincho"/>
          <w:b/>
          <w:lang w:eastAsia="zh-CN"/>
        </w:rPr>
        <w:t>Rev.</w:t>
      </w:r>
      <w:r w:rsidRPr="00BD12AA">
        <w:rPr>
          <w:rFonts w:eastAsia="MS Mincho"/>
          <w:b/>
          <w:lang w:eastAsia="zh-CN"/>
        </w:rPr>
        <w:t>WRC-</w:t>
      </w:r>
      <w:r>
        <w:rPr>
          <w:rFonts w:eastAsia="MS Mincho"/>
          <w:b/>
          <w:lang w:eastAsia="zh-CN"/>
        </w:rPr>
        <w:t>23</w:t>
      </w:r>
      <w:r w:rsidRPr="00BD12AA">
        <w:rPr>
          <w:rFonts w:eastAsia="MS Mincho"/>
          <w:b/>
          <w:lang w:eastAsia="zh-CN"/>
        </w:rPr>
        <w:t>)</w:t>
      </w:r>
      <w:r>
        <w:rPr>
          <w:rFonts w:eastAsia="MS Mincho"/>
          <w:bCs/>
          <w:lang w:eastAsia="zh-CN"/>
        </w:rPr>
        <w:t xml:space="preserve"> when a proposed new allotment enters in the List and/or the Plan.</w:t>
      </w:r>
    </w:p>
    <w:p w14:paraId="14B0AABD" w14:textId="77777777" w:rsidR="0097379A" w:rsidRPr="009A1EE5" w:rsidRDefault="0097379A" w:rsidP="0097379A">
      <w:pPr>
        <w:pStyle w:val="Paragraphedeliste"/>
        <w:numPr>
          <w:ilvl w:val="0"/>
          <w:numId w:val="3"/>
        </w:numPr>
        <w:jc w:val="both"/>
        <w:rPr>
          <w:rFonts w:eastAsia="MS Mincho"/>
          <w:bCs/>
          <w:lang w:eastAsia="zh-CN"/>
        </w:rPr>
      </w:pPr>
      <w:r w:rsidRPr="009A1EE5">
        <w:rPr>
          <w:rFonts w:eastAsia="MS Mincho"/>
          <w:bCs/>
          <w:lang w:eastAsia="zh-CN"/>
        </w:rPr>
        <w:t xml:space="preserve">For a proposed new allotment </w:t>
      </w:r>
      <w:r w:rsidRPr="001D4975">
        <w:rPr>
          <w:rFonts w:eastAsia="MS Mincho"/>
          <w:bCs/>
          <w:lang w:eastAsia="zh-CN"/>
        </w:rPr>
        <w:t>received after 15 December</w:t>
      </w:r>
      <w:r w:rsidRPr="009A1EE5">
        <w:rPr>
          <w:rFonts w:eastAsia="MS Mincho"/>
          <w:bCs/>
          <w:lang w:eastAsia="zh-CN"/>
        </w:rPr>
        <w:t xml:space="preserve"> 2023:</w:t>
      </w:r>
    </w:p>
    <w:p w14:paraId="5892CC55" w14:textId="18B51AD4" w:rsidR="0097379A" w:rsidRPr="009A1EE5" w:rsidRDefault="0097379A" w:rsidP="0097379A">
      <w:pPr>
        <w:pStyle w:val="Paragraphedeliste"/>
        <w:numPr>
          <w:ilvl w:val="0"/>
          <w:numId w:val="4"/>
        </w:numPr>
        <w:jc w:val="both"/>
        <w:rPr>
          <w:rFonts w:eastAsia="MS Mincho"/>
          <w:bCs/>
          <w:lang w:eastAsia="zh-CN"/>
        </w:rPr>
      </w:pPr>
      <w:r w:rsidRPr="009A1EE5">
        <w:rPr>
          <w:rFonts w:eastAsia="MS Mincho"/>
          <w:bCs/>
          <w:lang w:eastAsia="zh-CN"/>
        </w:rPr>
        <w:t>Paragraphs b) above and e) below shall not be ap</w:t>
      </w:r>
      <w:r>
        <w:rPr>
          <w:rFonts w:eastAsia="MS Mincho"/>
          <w:bCs/>
          <w:lang w:eastAsia="zh-CN"/>
        </w:rPr>
        <w:t>p</w:t>
      </w:r>
      <w:r w:rsidRPr="009A1EE5">
        <w:rPr>
          <w:rFonts w:eastAsia="MS Mincho"/>
          <w:bCs/>
          <w:lang w:eastAsia="zh-CN"/>
        </w:rPr>
        <w:t xml:space="preserve">licable by the </w:t>
      </w:r>
      <w:r>
        <w:rPr>
          <w:rFonts w:eastAsia="MS Mincho"/>
          <w:bCs/>
          <w:lang w:eastAsia="zh-CN"/>
        </w:rPr>
        <w:t>Bureau</w:t>
      </w:r>
      <w:r w:rsidRPr="009A1EE5">
        <w:rPr>
          <w:rFonts w:eastAsia="MS Mincho"/>
          <w:bCs/>
          <w:lang w:eastAsia="zh-CN"/>
        </w:rPr>
        <w:t xml:space="preserve"> for the identification of assignments in the List</w:t>
      </w:r>
    </w:p>
    <w:p w14:paraId="12B5B126" w14:textId="55387EBD" w:rsidR="0097379A" w:rsidRPr="001D4975" w:rsidRDefault="0097379A" w:rsidP="0097379A">
      <w:pPr>
        <w:pStyle w:val="Paragraphedeliste"/>
        <w:numPr>
          <w:ilvl w:val="0"/>
          <w:numId w:val="4"/>
        </w:numPr>
        <w:jc w:val="both"/>
        <w:rPr>
          <w:rFonts w:eastAsia="MS Mincho"/>
          <w:bCs/>
          <w:lang w:eastAsia="zh-CN"/>
        </w:rPr>
      </w:pPr>
      <w:r w:rsidRPr="009A1EE5">
        <w:rPr>
          <w:rFonts w:eastAsia="MS Mincho"/>
          <w:bCs/>
          <w:lang w:eastAsia="zh-CN"/>
        </w:rPr>
        <w:t xml:space="preserve">Paragraph d) below shall </w:t>
      </w:r>
      <w:r w:rsidRPr="001D4975">
        <w:rPr>
          <w:rFonts w:eastAsia="MS Mincho"/>
          <w:bCs/>
          <w:lang w:eastAsia="zh-CN"/>
        </w:rPr>
        <w:t>not be applicable by the Bureau in respect of assignment entered in the List before 1 January 2017</w:t>
      </w:r>
      <w:r>
        <w:rPr>
          <w:rFonts w:eastAsia="MS Mincho"/>
          <w:bCs/>
          <w:lang w:eastAsia="zh-CN"/>
        </w:rPr>
        <w:t>.</w:t>
      </w:r>
    </w:p>
    <w:p w14:paraId="5F59B13B" w14:textId="37F213AC" w:rsidR="0097379A" w:rsidRPr="00132A63" w:rsidRDefault="0097379A" w:rsidP="0097379A">
      <w:pPr>
        <w:pStyle w:val="Paragraphedeliste"/>
        <w:numPr>
          <w:ilvl w:val="0"/>
          <w:numId w:val="3"/>
        </w:numPr>
        <w:jc w:val="both"/>
        <w:rPr>
          <w:rFonts w:eastAsia="MS Mincho"/>
          <w:bCs/>
          <w:lang w:val="en-US" w:eastAsia="zh-CN"/>
        </w:rPr>
      </w:pPr>
      <w:r w:rsidRPr="001D4975">
        <w:rPr>
          <w:rFonts w:eastAsia="MS Mincho"/>
          <w:bCs/>
          <w:lang w:eastAsia="zh-CN"/>
        </w:rPr>
        <w:t>Only uplink and downlink test-points are considered</w:t>
      </w:r>
      <w:r>
        <w:rPr>
          <w:rFonts w:eastAsia="MS Mincho"/>
          <w:bCs/>
          <w:lang w:eastAsia="zh-CN"/>
        </w:rPr>
        <w:t xml:space="preserve"> by the </w:t>
      </w:r>
      <w:r w:rsidRPr="00132A63">
        <w:rPr>
          <w:rFonts w:eastAsia="MS Mincho"/>
          <w:bCs/>
          <w:lang w:eastAsia="zh-CN"/>
        </w:rPr>
        <w:t>Bureau in</w:t>
      </w:r>
      <w:r>
        <w:rPr>
          <w:rFonts w:eastAsia="MS Mincho"/>
          <w:bCs/>
          <w:lang w:eastAsia="zh-CN"/>
        </w:rPr>
        <w:t xml:space="preserve"> its technical and regulatory examination of a proposed new allotment.</w:t>
      </w:r>
    </w:p>
    <w:p w14:paraId="0EF107A4" w14:textId="01EE7B63" w:rsidR="0097379A" w:rsidRDefault="0097379A" w:rsidP="0097379A">
      <w:pPr>
        <w:pStyle w:val="Paragraphedeliste"/>
        <w:numPr>
          <w:ilvl w:val="0"/>
          <w:numId w:val="3"/>
        </w:numPr>
        <w:jc w:val="both"/>
        <w:rPr>
          <w:rFonts w:eastAsia="MS Mincho"/>
          <w:bCs/>
          <w:lang w:eastAsia="zh-CN"/>
        </w:rPr>
      </w:pPr>
      <w:r>
        <w:rPr>
          <w:rFonts w:eastAsia="MS Mincho"/>
          <w:bCs/>
          <w:lang w:eastAsia="zh-CN"/>
        </w:rPr>
        <w:t xml:space="preserve">An affected administration shall accept interference produced to </w:t>
      </w:r>
      <w:r w:rsidRPr="007E3E85">
        <w:rPr>
          <w:rFonts w:eastAsia="MS Mincho"/>
          <w:bCs/>
          <w:lang w:eastAsia="zh-CN"/>
        </w:rPr>
        <w:t>test-point</w:t>
      </w:r>
      <w:r>
        <w:rPr>
          <w:rFonts w:eastAsia="MS Mincho"/>
          <w:bCs/>
          <w:lang w:eastAsia="zh-CN"/>
        </w:rPr>
        <w:t>(</w:t>
      </w:r>
      <w:r w:rsidRPr="007E3E85">
        <w:rPr>
          <w:rFonts w:eastAsia="MS Mincho"/>
          <w:bCs/>
          <w:lang w:eastAsia="zh-CN"/>
        </w:rPr>
        <w:t>s</w:t>
      </w:r>
      <w:r>
        <w:rPr>
          <w:rFonts w:eastAsia="MS Mincho"/>
          <w:bCs/>
          <w:lang w:eastAsia="zh-CN"/>
        </w:rPr>
        <w:t>) of its additional system located within the – 3 dB antenna gain contour of a minimum ellipse of a proposed new allotment under examination. The Bureau shall not take into account those test-points in its technical and regulatory examination of a proposed new allotment.</w:t>
      </w:r>
    </w:p>
    <w:p w14:paraId="4FBEE4EF" w14:textId="628DEF3A" w:rsidR="0097379A" w:rsidRPr="002D720B" w:rsidRDefault="0097379A" w:rsidP="0097379A">
      <w:pPr>
        <w:pStyle w:val="Paragraphedeliste"/>
        <w:numPr>
          <w:ilvl w:val="0"/>
          <w:numId w:val="3"/>
        </w:numPr>
        <w:jc w:val="both"/>
        <w:rPr>
          <w:rFonts w:eastAsia="MS Mincho"/>
          <w:bCs/>
          <w:lang w:eastAsia="zh-CN"/>
        </w:rPr>
      </w:pPr>
      <w:r w:rsidRPr="002D720B">
        <w:rPr>
          <w:lang w:val="en-IE"/>
        </w:rPr>
        <w:t>The notifying administration of a pending Article 6 network examined before a proposed new allotment shall make their utmost efforts to protect the reference situation of that proposed new allotment, recognizing that some of pending Article 6 networks could be in final stages of implementation.</w:t>
      </w:r>
      <w:r w:rsidRPr="002D720B">
        <w:rPr>
          <w:rFonts w:eastAsia="MS Mincho"/>
          <w:bCs/>
          <w:lang w:eastAsia="zh-CN"/>
        </w:rPr>
        <w:t xml:space="preserve"> The notifying administration may request the assistance of the Bureau</w:t>
      </w:r>
      <w:r>
        <w:rPr>
          <w:rFonts w:eastAsia="MS Mincho"/>
          <w:bCs/>
          <w:lang w:eastAsia="zh-CN"/>
        </w:rPr>
        <w:t>.</w:t>
      </w:r>
    </w:p>
    <w:p w14:paraId="6961942A" w14:textId="21FD92D3" w:rsidR="0097379A" w:rsidRDefault="0097379A" w:rsidP="0097379A">
      <w:pPr>
        <w:pStyle w:val="Paragraphedeliste"/>
        <w:numPr>
          <w:ilvl w:val="0"/>
          <w:numId w:val="3"/>
        </w:numPr>
        <w:jc w:val="both"/>
        <w:rPr>
          <w:rFonts w:eastAsia="MS Mincho"/>
          <w:bCs/>
          <w:lang w:eastAsia="zh-CN"/>
        </w:rPr>
      </w:pPr>
      <w:r w:rsidRPr="002D720B">
        <w:rPr>
          <w:rFonts w:eastAsia="MS Mincho"/>
          <w:bCs/>
          <w:lang w:eastAsia="zh-CN"/>
        </w:rPr>
        <w:t xml:space="preserve">In case an allotment is identified </w:t>
      </w:r>
      <w:r w:rsidRPr="0064406F">
        <w:rPr>
          <w:rFonts w:eastAsia="MS Mincho"/>
          <w:bCs/>
          <w:lang w:eastAsia="zh-CN"/>
        </w:rPr>
        <w:t xml:space="preserve">as </w:t>
      </w:r>
      <w:r>
        <w:rPr>
          <w:rFonts w:eastAsia="MS Mincho"/>
          <w:bCs/>
          <w:lang w:eastAsia="zh-CN"/>
        </w:rPr>
        <w:t>being</w:t>
      </w:r>
      <w:r w:rsidRPr="0064406F">
        <w:rPr>
          <w:rFonts w:eastAsia="MS Mincho"/>
          <w:bCs/>
          <w:lang w:eastAsia="zh-CN"/>
        </w:rPr>
        <w:t xml:space="preserve"> affected by a </w:t>
      </w:r>
      <w:r>
        <w:rPr>
          <w:rFonts w:eastAsia="MS Mincho"/>
          <w:bCs/>
          <w:lang w:eastAsia="zh-CN"/>
        </w:rPr>
        <w:t xml:space="preserve">proposed </w:t>
      </w:r>
      <w:r w:rsidRPr="0064406F">
        <w:rPr>
          <w:rFonts w:eastAsia="MS Mincho"/>
          <w:bCs/>
          <w:lang w:eastAsia="zh-CN"/>
        </w:rPr>
        <w:t xml:space="preserve">new </w:t>
      </w:r>
      <w:r>
        <w:rPr>
          <w:rFonts w:eastAsia="MS Mincho"/>
          <w:bCs/>
          <w:lang w:eastAsia="zh-CN"/>
        </w:rPr>
        <w:t>a</w:t>
      </w:r>
      <w:r w:rsidRPr="0064406F">
        <w:rPr>
          <w:rFonts w:eastAsia="MS Mincho"/>
          <w:bCs/>
          <w:lang w:eastAsia="zh-CN"/>
        </w:rPr>
        <w:t>llotment, if the requesting administration insists, a remark should be inserted indicating that an agreement shall be reached before the</w:t>
      </w:r>
      <w:r>
        <w:rPr>
          <w:rFonts w:eastAsia="MS Mincho"/>
          <w:bCs/>
          <w:lang w:eastAsia="zh-CN"/>
        </w:rPr>
        <w:t xml:space="preserve"> proposed</w:t>
      </w:r>
      <w:r w:rsidRPr="0064406F">
        <w:rPr>
          <w:rFonts w:eastAsia="MS Mincho"/>
          <w:bCs/>
          <w:lang w:eastAsia="zh-CN"/>
        </w:rPr>
        <w:t xml:space="preserve"> new </w:t>
      </w:r>
      <w:r>
        <w:rPr>
          <w:rFonts w:eastAsia="MS Mincho"/>
          <w:bCs/>
          <w:lang w:eastAsia="zh-CN"/>
        </w:rPr>
        <w:t>a</w:t>
      </w:r>
      <w:r w:rsidRPr="0064406F">
        <w:rPr>
          <w:rFonts w:eastAsia="MS Mincho"/>
          <w:bCs/>
          <w:lang w:eastAsia="zh-CN"/>
        </w:rPr>
        <w:t xml:space="preserve">llotment is brought into use under Article 8 of Appendix </w:t>
      </w:r>
      <w:r w:rsidRPr="00EC3E11">
        <w:rPr>
          <w:rFonts w:eastAsia="MS Mincho"/>
          <w:b/>
          <w:lang w:eastAsia="zh-CN"/>
        </w:rPr>
        <w:t>30B</w:t>
      </w:r>
      <w:r w:rsidRPr="0064406F">
        <w:rPr>
          <w:rFonts w:eastAsia="MS Mincho"/>
          <w:bCs/>
          <w:lang w:eastAsia="zh-CN"/>
        </w:rPr>
        <w:t>. In such case,</w:t>
      </w:r>
      <w:r>
        <w:rPr>
          <w:rFonts w:eastAsia="MS Mincho"/>
          <w:bCs/>
          <w:lang w:eastAsia="zh-CN"/>
        </w:rPr>
        <w:t xml:space="preserve"> in updating</w:t>
      </w:r>
      <w:r w:rsidRPr="0064406F">
        <w:rPr>
          <w:rFonts w:eastAsia="MS Mincho"/>
          <w:bCs/>
          <w:lang w:eastAsia="zh-CN"/>
        </w:rPr>
        <w:t xml:space="preserve"> the reference situation of </w:t>
      </w:r>
      <w:r>
        <w:rPr>
          <w:rFonts w:eastAsia="MS Mincho"/>
          <w:bCs/>
          <w:lang w:eastAsia="zh-CN"/>
        </w:rPr>
        <w:t>that a</w:t>
      </w:r>
      <w:r w:rsidRPr="0064406F">
        <w:rPr>
          <w:rFonts w:eastAsia="MS Mincho"/>
          <w:bCs/>
          <w:lang w:eastAsia="zh-CN"/>
        </w:rPr>
        <w:t>llotment</w:t>
      </w:r>
      <w:r>
        <w:rPr>
          <w:rFonts w:eastAsia="MS Mincho"/>
          <w:bCs/>
          <w:lang w:eastAsia="zh-CN"/>
        </w:rPr>
        <w:t>, the Bureau shall not</w:t>
      </w:r>
      <w:r w:rsidRPr="0064406F">
        <w:rPr>
          <w:rFonts w:eastAsia="MS Mincho"/>
          <w:bCs/>
          <w:lang w:eastAsia="zh-CN"/>
        </w:rPr>
        <w:t xml:space="preserve"> take into account the interference from the</w:t>
      </w:r>
      <w:r>
        <w:rPr>
          <w:rFonts w:eastAsia="MS Mincho"/>
          <w:bCs/>
          <w:lang w:eastAsia="zh-CN"/>
        </w:rPr>
        <w:t xml:space="preserve"> proposed</w:t>
      </w:r>
      <w:r w:rsidRPr="0064406F">
        <w:rPr>
          <w:rFonts w:eastAsia="MS Mincho"/>
          <w:bCs/>
          <w:lang w:eastAsia="zh-CN"/>
        </w:rPr>
        <w:t xml:space="preserve"> new </w:t>
      </w:r>
      <w:r>
        <w:rPr>
          <w:rFonts w:eastAsia="MS Mincho"/>
          <w:bCs/>
          <w:lang w:eastAsia="zh-CN"/>
        </w:rPr>
        <w:t>a</w:t>
      </w:r>
      <w:r w:rsidRPr="0064406F">
        <w:rPr>
          <w:rFonts w:eastAsia="MS Mincho"/>
          <w:bCs/>
          <w:lang w:eastAsia="zh-CN"/>
        </w:rPr>
        <w:t>llotment</w:t>
      </w:r>
      <w:r>
        <w:rPr>
          <w:rFonts w:eastAsia="MS Mincho"/>
          <w:bCs/>
          <w:lang w:eastAsia="zh-CN"/>
        </w:rPr>
        <w:t>.</w:t>
      </w:r>
    </w:p>
    <w:p w14:paraId="5F7E0C50" w14:textId="77777777" w:rsidR="0097379A" w:rsidRDefault="0097379A" w:rsidP="0097379A">
      <w:pPr>
        <w:pStyle w:val="Paragraphedeliste"/>
        <w:numPr>
          <w:ilvl w:val="0"/>
          <w:numId w:val="3"/>
        </w:numPr>
        <w:jc w:val="both"/>
        <w:rPr>
          <w:rFonts w:eastAsia="MS Mincho"/>
          <w:bCs/>
          <w:lang w:eastAsia="zh-CN"/>
        </w:rPr>
      </w:pPr>
      <w:r>
        <w:rPr>
          <w:rFonts w:eastAsia="MS Mincho"/>
          <w:bCs/>
          <w:lang w:eastAsia="zh-CN"/>
        </w:rPr>
        <w:t>The Bureau shall apply the same course of action of footnote 7bis to § 6.21c) to review the coordination status of the proposed new allotment when any remaining affected networks enter in the List after the proposed new allotment had entered in the List.</w:t>
      </w:r>
    </w:p>
    <w:p w14:paraId="03C19996" w14:textId="09089815" w:rsidR="000E6868" w:rsidRDefault="000E6868">
      <w:pPr>
        <w:pStyle w:val="Reasons"/>
      </w:pPr>
    </w:p>
    <w:p w14:paraId="352DCB83" w14:textId="559590EA" w:rsidR="000E6868" w:rsidRDefault="005B55E1">
      <w:pPr>
        <w:pStyle w:val="Proposal"/>
      </w:pPr>
      <w:r>
        <w:lastRenderedPageBreak/>
        <w:t>MOD</w:t>
      </w:r>
      <w:r>
        <w:tab/>
        <w:t>EUR/</w:t>
      </w:r>
      <w:r w:rsidR="0097379A">
        <w:t>XXXX</w:t>
      </w:r>
      <w:r>
        <w:t>A22A7/11</w:t>
      </w:r>
    </w:p>
    <w:p w14:paraId="38E534AE" w14:textId="051FA07C" w:rsidR="0094288D" w:rsidRDefault="005B55E1" w:rsidP="00FE25A3">
      <w:pPr>
        <w:pStyle w:val="ResNo"/>
        <w:rPr>
          <w:szCs w:val="28"/>
          <w:lang w:eastAsia="zh-CN"/>
        </w:rPr>
      </w:pPr>
      <w:bookmarkStart w:id="32" w:name="_Toc39649405"/>
      <w:r>
        <w:rPr>
          <w:szCs w:val="28"/>
          <w:lang w:eastAsia="zh-CN"/>
        </w:rPr>
        <w:t xml:space="preserve">RESOLUTION </w:t>
      </w:r>
      <w:r w:rsidRPr="00E6585F">
        <w:rPr>
          <w:rStyle w:val="href"/>
        </w:rPr>
        <w:t>170</w:t>
      </w:r>
      <w:r>
        <w:rPr>
          <w:szCs w:val="28"/>
          <w:lang w:eastAsia="zh-CN"/>
        </w:rPr>
        <w:t xml:space="preserve"> (</w:t>
      </w:r>
      <w:ins w:id="33" w:author="CEPT" w:date="2023-08-03T19:45:00Z">
        <w:r w:rsidR="0097379A">
          <w:rPr>
            <w:szCs w:val="28"/>
            <w:lang w:eastAsia="zh-CN"/>
          </w:rPr>
          <w:t>Rev.</w:t>
        </w:r>
      </w:ins>
      <w:r>
        <w:rPr>
          <w:szCs w:val="28"/>
          <w:lang w:eastAsia="zh-CN"/>
        </w:rPr>
        <w:t>WRC</w:t>
      </w:r>
      <w:r>
        <w:rPr>
          <w:szCs w:val="28"/>
          <w:lang w:eastAsia="zh-CN"/>
        </w:rPr>
        <w:noBreakHyphen/>
      </w:r>
      <w:del w:id="34" w:author="CEPT" w:date="2023-08-03T19:45:00Z">
        <w:r w:rsidDel="0097379A">
          <w:rPr>
            <w:szCs w:val="28"/>
            <w:lang w:eastAsia="zh-CN"/>
          </w:rPr>
          <w:delText>19</w:delText>
        </w:r>
      </w:del>
      <w:ins w:id="35" w:author="CEPT" w:date="2023-08-03T19:45:00Z">
        <w:r w:rsidR="0097379A">
          <w:rPr>
            <w:szCs w:val="28"/>
            <w:lang w:eastAsia="zh-CN"/>
          </w:rPr>
          <w:t>23</w:t>
        </w:r>
      </w:ins>
      <w:r>
        <w:rPr>
          <w:szCs w:val="28"/>
          <w:lang w:eastAsia="zh-CN"/>
        </w:rPr>
        <w:t>)</w:t>
      </w:r>
      <w:bookmarkEnd w:id="32"/>
    </w:p>
    <w:p w14:paraId="4C22C18A" w14:textId="77777777" w:rsidR="0094288D" w:rsidRDefault="005B55E1" w:rsidP="00FE25A3">
      <w:pPr>
        <w:pStyle w:val="Restitle"/>
        <w:rPr>
          <w:lang w:eastAsia="zh-CN"/>
        </w:rPr>
      </w:pPr>
      <w:bookmarkStart w:id="36" w:name="_Toc35789290"/>
      <w:bookmarkStart w:id="37" w:name="_Toc35856987"/>
      <w:bookmarkStart w:id="38" w:name="_Toc35877621"/>
      <w:bookmarkStart w:id="39" w:name="_Toc35963564"/>
      <w:bookmarkStart w:id="40" w:name="_Toc39649406"/>
      <w:r>
        <w:rPr>
          <w:lang w:eastAsia="zh-CN"/>
        </w:rPr>
        <w:t>Additional measures for satellite networks in the fixed-satellite service</w:t>
      </w:r>
      <w:r>
        <w:rPr>
          <w:lang w:eastAsia="zh-CN"/>
        </w:rPr>
        <w:br/>
        <w:t>in frequency bands subject to Appendix 30B for the enhancement</w:t>
      </w:r>
      <w:r>
        <w:rPr>
          <w:lang w:eastAsia="zh-CN"/>
        </w:rPr>
        <w:br/>
        <w:t>of equitable access to these frequency bands</w:t>
      </w:r>
      <w:bookmarkEnd w:id="36"/>
      <w:bookmarkEnd w:id="37"/>
      <w:bookmarkEnd w:id="38"/>
      <w:bookmarkEnd w:id="39"/>
      <w:bookmarkEnd w:id="40"/>
    </w:p>
    <w:p w14:paraId="6C67AC2A" w14:textId="69F15899" w:rsidR="0094288D" w:rsidRDefault="005B55E1" w:rsidP="00FE25A3">
      <w:pPr>
        <w:pStyle w:val="Normalaftertitle"/>
        <w:rPr>
          <w:lang w:eastAsia="zh-CN"/>
        </w:rPr>
      </w:pPr>
      <w:r>
        <w:rPr>
          <w:lang w:eastAsia="zh-CN"/>
        </w:rPr>
        <w:t>The World Radiocommunication Conference (</w:t>
      </w:r>
      <w:del w:id="41" w:author="CEPT" w:date="2023-08-03T19:46:00Z">
        <w:r w:rsidDel="0097379A">
          <w:rPr>
            <w:lang w:eastAsia="zh-CN"/>
          </w:rPr>
          <w:delText>Sharm el-Sheikh</w:delText>
        </w:r>
      </w:del>
      <w:ins w:id="42" w:author="CEPT" w:date="2023-08-03T19:46:00Z">
        <w:r w:rsidR="0097379A">
          <w:rPr>
            <w:lang w:eastAsia="zh-CN"/>
          </w:rPr>
          <w:t>Dubai</w:t>
        </w:r>
      </w:ins>
      <w:r>
        <w:rPr>
          <w:lang w:eastAsia="zh-CN"/>
        </w:rPr>
        <w:t xml:space="preserve">, </w:t>
      </w:r>
      <w:del w:id="43" w:author="CEPT" w:date="2023-08-03T19:46:00Z">
        <w:r w:rsidDel="0097379A">
          <w:rPr>
            <w:lang w:eastAsia="zh-CN"/>
          </w:rPr>
          <w:delText>2019</w:delText>
        </w:r>
      </w:del>
      <w:ins w:id="44" w:author="CEPT" w:date="2023-08-03T19:46:00Z">
        <w:r w:rsidR="0097379A">
          <w:rPr>
            <w:lang w:eastAsia="zh-CN"/>
          </w:rPr>
          <w:t>2023</w:t>
        </w:r>
      </w:ins>
      <w:r>
        <w:rPr>
          <w:lang w:eastAsia="zh-CN"/>
        </w:rPr>
        <w:t>),</w:t>
      </w:r>
    </w:p>
    <w:p w14:paraId="452F9F08" w14:textId="5E66026D" w:rsidR="0094288D" w:rsidRPr="0097379A" w:rsidRDefault="0097379A" w:rsidP="00FE25A3">
      <w:pPr>
        <w:rPr>
          <w:lang w:eastAsia="zh-CN"/>
        </w:rPr>
      </w:pPr>
      <w:r w:rsidRPr="0097379A">
        <w:rPr>
          <w:lang w:eastAsia="zh-CN"/>
        </w:rPr>
        <w:t>…</w:t>
      </w:r>
    </w:p>
    <w:p w14:paraId="15A5FDDB" w14:textId="0361FE52" w:rsidR="0094288D" w:rsidRDefault="005B55E1" w:rsidP="00FE25A3">
      <w:pPr>
        <w:pStyle w:val="AnnexNo"/>
        <w:rPr>
          <w:szCs w:val="28"/>
          <w:lang w:eastAsia="zh-CN"/>
        </w:rPr>
      </w:pPr>
      <w:r>
        <w:rPr>
          <w:lang w:eastAsia="zh-CN"/>
        </w:rPr>
        <w:t xml:space="preserve">ATTACHMENT 1 TO </w:t>
      </w:r>
      <w:r>
        <w:rPr>
          <w:lang w:eastAsia="zh-CN"/>
        </w:rPr>
        <w:br/>
      </w:r>
      <w:r>
        <w:rPr>
          <w:szCs w:val="28"/>
          <w:lang w:eastAsia="zh-CN"/>
        </w:rPr>
        <w:t>RESO</w:t>
      </w:r>
      <w:r>
        <w:t>LUTION</w:t>
      </w:r>
      <w:r>
        <w:rPr>
          <w:szCs w:val="28"/>
          <w:lang w:eastAsia="zh-CN"/>
        </w:rPr>
        <w:t xml:space="preserve"> 170 (</w:t>
      </w:r>
      <w:ins w:id="45" w:author="CEPT" w:date="2023-08-03T19:47:00Z">
        <w:r w:rsidR="0097379A">
          <w:rPr>
            <w:szCs w:val="28"/>
            <w:lang w:eastAsia="zh-CN"/>
          </w:rPr>
          <w:t>REV.</w:t>
        </w:r>
      </w:ins>
      <w:r>
        <w:rPr>
          <w:szCs w:val="28"/>
          <w:lang w:eastAsia="zh-CN"/>
        </w:rPr>
        <w:t>WRC</w:t>
      </w:r>
      <w:r>
        <w:rPr>
          <w:szCs w:val="28"/>
          <w:lang w:eastAsia="zh-CN"/>
        </w:rPr>
        <w:noBreakHyphen/>
      </w:r>
      <w:del w:id="46" w:author="CEPT" w:date="2023-08-03T19:47:00Z">
        <w:r w:rsidDel="0097379A">
          <w:rPr>
            <w:szCs w:val="28"/>
            <w:lang w:eastAsia="zh-CN"/>
          </w:rPr>
          <w:delText>19</w:delText>
        </w:r>
      </w:del>
      <w:ins w:id="47" w:author="CEPT" w:date="2023-08-03T19:47:00Z">
        <w:r w:rsidR="0097379A">
          <w:rPr>
            <w:szCs w:val="28"/>
            <w:lang w:eastAsia="zh-CN"/>
          </w:rPr>
          <w:t>23</w:t>
        </w:r>
      </w:ins>
      <w:r>
        <w:rPr>
          <w:szCs w:val="28"/>
          <w:lang w:eastAsia="zh-CN"/>
        </w:rPr>
        <w:t>)</w:t>
      </w:r>
    </w:p>
    <w:p w14:paraId="2807C9FF" w14:textId="77777777" w:rsidR="00FD024E" w:rsidRPr="005B55E1" w:rsidRDefault="00FD024E" w:rsidP="00FD024E">
      <w:pPr>
        <w:rPr>
          <w:lang w:eastAsia="zh-CN"/>
        </w:rPr>
      </w:pPr>
      <w:r w:rsidRPr="005B55E1">
        <w:rPr>
          <w:lang w:eastAsia="zh-CN"/>
        </w:rPr>
        <w:t>…</w:t>
      </w:r>
    </w:p>
    <w:p w14:paraId="4DDCFFE6" w14:textId="350D78F1" w:rsidR="00FD024E" w:rsidRDefault="00FD024E" w:rsidP="00FD024E">
      <w:pPr>
        <w:pStyle w:val="AnnexNo"/>
        <w:rPr>
          <w:lang w:eastAsia="zh-CN"/>
        </w:rPr>
      </w:pPr>
      <w:r w:rsidRPr="005B55E1">
        <w:rPr>
          <w:caps w:val="0"/>
          <w:lang w:eastAsia="zh-CN"/>
        </w:rPr>
        <w:t xml:space="preserve">APPENDIX 1 TO ATTACHMENT 1 TO </w:t>
      </w:r>
      <w:r w:rsidRPr="005B55E1">
        <w:rPr>
          <w:caps w:val="0"/>
          <w:lang w:eastAsia="zh-CN"/>
        </w:rPr>
        <w:br/>
        <w:t xml:space="preserve">RESOLUTION </w:t>
      </w:r>
      <w:r w:rsidRPr="005B55E1">
        <w:rPr>
          <w:caps w:val="0"/>
          <w:szCs w:val="28"/>
          <w:lang w:eastAsia="zh-CN"/>
        </w:rPr>
        <w:t xml:space="preserve">170 </w:t>
      </w:r>
      <w:r w:rsidRPr="005B55E1">
        <w:rPr>
          <w:caps w:val="0"/>
          <w:lang w:eastAsia="zh-CN"/>
        </w:rPr>
        <w:t>(</w:t>
      </w:r>
      <w:ins w:id="48" w:author="CEPT" w:date="2023-08-03T19:49:00Z">
        <w:r w:rsidRPr="005B55E1">
          <w:rPr>
            <w:caps w:val="0"/>
            <w:lang w:eastAsia="zh-CN"/>
          </w:rPr>
          <w:t>REV.</w:t>
        </w:r>
      </w:ins>
      <w:r w:rsidRPr="005B55E1">
        <w:rPr>
          <w:caps w:val="0"/>
          <w:lang w:eastAsia="zh-CN"/>
        </w:rPr>
        <w:t>WRC</w:t>
      </w:r>
      <w:r w:rsidRPr="005B55E1">
        <w:rPr>
          <w:caps w:val="0"/>
          <w:lang w:eastAsia="zh-CN"/>
        </w:rPr>
        <w:noBreakHyphen/>
      </w:r>
      <w:ins w:id="49" w:author="CEPT" w:date="2023-08-03T19:49:00Z">
        <w:r w:rsidRPr="005B55E1">
          <w:rPr>
            <w:caps w:val="0"/>
            <w:lang w:eastAsia="zh-CN"/>
          </w:rPr>
          <w:t>23</w:t>
        </w:r>
      </w:ins>
      <w:del w:id="50" w:author="CEPT" w:date="2023-08-03T19:49:00Z">
        <w:r w:rsidRPr="005B55E1" w:rsidDel="0097379A">
          <w:rPr>
            <w:caps w:val="0"/>
            <w:lang w:eastAsia="zh-CN"/>
          </w:rPr>
          <w:delText>19</w:delText>
        </w:r>
      </w:del>
      <w:r w:rsidRPr="005B55E1">
        <w:rPr>
          <w:caps w:val="0"/>
          <w:lang w:eastAsia="zh-CN"/>
        </w:rPr>
        <w:t>)</w:t>
      </w:r>
    </w:p>
    <w:p w14:paraId="457D11F7" w14:textId="77777777" w:rsidR="0097379A" w:rsidRPr="0097379A" w:rsidRDefault="0097379A" w:rsidP="0097379A">
      <w:pPr>
        <w:rPr>
          <w:lang w:eastAsia="zh-CN"/>
        </w:rPr>
      </w:pPr>
      <w:r w:rsidRPr="0097379A">
        <w:rPr>
          <w:lang w:eastAsia="zh-CN"/>
        </w:rPr>
        <w:t>…</w:t>
      </w:r>
    </w:p>
    <w:p w14:paraId="2F2E8572" w14:textId="1EE93B51" w:rsidR="0094288D" w:rsidRDefault="005B55E1" w:rsidP="00FE25A3">
      <w:pPr>
        <w:pStyle w:val="AnnexNo"/>
        <w:rPr>
          <w:lang w:eastAsia="zh-CN"/>
        </w:rPr>
      </w:pPr>
      <w:r>
        <w:rPr>
          <w:caps w:val="0"/>
          <w:lang w:eastAsia="zh-CN"/>
        </w:rPr>
        <w:t xml:space="preserve">APPENDIX 2 TO ATTACHMENT 1 TO </w:t>
      </w:r>
      <w:r>
        <w:rPr>
          <w:caps w:val="0"/>
          <w:lang w:eastAsia="zh-CN"/>
        </w:rPr>
        <w:br/>
        <w:t xml:space="preserve">RESOLUTION </w:t>
      </w:r>
      <w:r>
        <w:rPr>
          <w:caps w:val="0"/>
          <w:szCs w:val="28"/>
          <w:lang w:eastAsia="zh-CN"/>
        </w:rPr>
        <w:t xml:space="preserve">170 </w:t>
      </w:r>
      <w:r>
        <w:rPr>
          <w:caps w:val="0"/>
          <w:lang w:eastAsia="zh-CN"/>
        </w:rPr>
        <w:t>(</w:t>
      </w:r>
      <w:ins w:id="51" w:author="CEPT" w:date="2023-08-03T19:49:00Z">
        <w:r w:rsidR="0097379A">
          <w:rPr>
            <w:caps w:val="0"/>
            <w:lang w:eastAsia="zh-CN"/>
          </w:rPr>
          <w:t>REV.</w:t>
        </w:r>
      </w:ins>
      <w:r>
        <w:rPr>
          <w:caps w:val="0"/>
          <w:lang w:eastAsia="zh-CN"/>
        </w:rPr>
        <w:t>WRC</w:t>
      </w:r>
      <w:r>
        <w:rPr>
          <w:caps w:val="0"/>
          <w:lang w:eastAsia="zh-CN"/>
        </w:rPr>
        <w:noBreakHyphen/>
      </w:r>
      <w:ins w:id="52" w:author="CEPT" w:date="2023-08-03T19:49:00Z">
        <w:r w:rsidR="0097379A">
          <w:rPr>
            <w:caps w:val="0"/>
            <w:lang w:eastAsia="zh-CN"/>
          </w:rPr>
          <w:t>23</w:t>
        </w:r>
      </w:ins>
      <w:del w:id="53" w:author="CEPT" w:date="2023-08-03T19:49:00Z">
        <w:r w:rsidDel="0097379A">
          <w:rPr>
            <w:caps w:val="0"/>
            <w:lang w:eastAsia="zh-CN"/>
          </w:rPr>
          <w:delText>19</w:delText>
        </w:r>
      </w:del>
      <w:r>
        <w:rPr>
          <w:caps w:val="0"/>
          <w:lang w:eastAsia="zh-CN"/>
        </w:rPr>
        <w:t>)</w:t>
      </w:r>
    </w:p>
    <w:p w14:paraId="26C2244F" w14:textId="77777777" w:rsidR="0094288D" w:rsidRDefault="005B55E1" w:rsidP="00FE25A3">
      <w:pPr>
        <w:pStyle w:val="Annextitle"/>
        <w:rPr>
          <w:lang w:eastAsia="zh-CN"/>
        </w:rPr>
      </w:pPr>
      <w:r>
        <w:rPr>
          <w:lang w:eastAsia="zh-CN"/>
        </w:rPr>
        <w:t>Protection criteria for a new incoming network</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670"/>
        <w:gridCol w:w="1559"/>
        <w:gridCol w:w="283"/>
      </w:tblGrid>
      <w:tr w:rsidR="00FE25A3" w14:paraId="050B2999" w14:textId="77777777" w:rsidTr="0097379A">
        <w:trPr>
          <w:gridAfter w:val="1"/>
          <w:wAfter w:w="283" w:type="dxa"/>
          <w:jc w:val="center"/>
        </w:trPr>
        <w:tc>
          <w:tcPr>
            <w:tcW w:w="2122" w:type="dxa"/>
            <w:tcBorders>
              <w:top w:val="single" w:sz="4" w:space="0" w:color="auto"/>
              <w:left w:val="single" w:sz="4" w:space="0" w:color="auto"/>
              <w:bottom w:val="single" w:sz="4" w:space="0" w:color="auto"/>
              <w:right w:val="single" w:sz="4" w:space="0" w:color="auto"/>
            </w:tcBorders>
            <w:vAlign w:val="center"/>
            <w:hideMark/>
          </w:tcPr>
          <w:p w14:paraId="00F79F87" w14:textId="77777777" w:rsidR="0094288D" w:rsidRDefault="005B55E1" w:rsidP="004E0226">
            <w:pPr>
              <w:pStyle w:val="Tablehead"/>
              <w:rPr>
                <w:lang w:val="en-US" w:eastAsia="zh-CN"/>
              </w:rPr>
            </w:pPr>
            <w:r>
              <w:rPr>
                <w:lang w:val="en-US" w:eastAsia="zh-CN"/>
              </w:rPr>
              <w:t>Incoming network</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6AFB3B1" w14:textId="77777777" w:rsidR="0094288D" w:rsidRDefault="005B55E1" w:rsidP="004E0226">
            <w:pPr>
              <w:pStyle w:val="Tablehead"/>
              <w:rPr>
                <w:lang w:val="en-US" w:eastAsia="zh-CN"/>
              </w:rPr>
            </w:pPr>
            <w:r>
              <w:rPr>
                <w:lang w:val="en-US" w:eastAsia="zh-CN"/>
              </w:rPr>
              <w:t>Allotments or assignments to be protected</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8D693E" w14:textId="77777777" w:rsidR="0094288D" w:rsidRDefault="005B55E1" w:rsidP="004E0226">
            <w:pPr>
              <w:pStyle w:val="Tablehead"/>
              <w:rPr>
                <w:lang w:val="en-US" w:eastAsia="zh-CN"/>
              </w:rPr>
            </w:pPr>
            <w:r>
              <w:rPr>
                <w:lang w:val="en-US" w:eastAsia="zh-CN"/>
              </w:rPr>
              <w:t>Protection criteria</w:t>
            </w:r>
          </w:p>
        </w:tc>
      </w:tr>
      <w:tr w:rsidR="00FE25A3" w14:paraId="60CAEA2B" w14:textId="77777777" w:rsidTr="0097379A">
        <w:trPr>
          <w:gridAfter w:val="1"/>
          <w:wAfter w:w="283" w:type="dxa"/>
          <w:jc w:val="center"/>
        </w:trPr>
        <w:tc>
          <w:tcPr>
            <w:tcW w:w="2122" w:type="dxa"/>
            <w:vMerge w:val="restart"/>
            <w:tcBorders>
              <w:top w:val="single" w:sz="4" w:space="0" w:color="auto"/>
              <w:left w:val="single" w:sz="4" w:space="0" w:color="auto"/>
              <w:bottom w:val="single" w:sz="4" w:space="0" w:color="auto"/>
              <w:right w:val="single" w:sz="4" w:space="0" w:color="auto"/>
            </w:tcBorders>
            <w:hideMark/>
          </w:tcPr>
          <w:p w14:paraId="18477D4B" w14:textId="670C8769" w:rsidR="0094288D" w:rsidRDefault="005B55E1" w:rsidP="008854B0">
            <w:pPr>
              <w:pStyle w:val="Tabletext"/>
              <w:rPr>
                <w:lang w:val="en-US" w:eastAsia="zh-CN"/>
              </w:rPr>
            </w:pPr>
            <w:r>
              <w:rPr>
                <w:lang w:val="en-US" w:eastAsia="zh-CN"/>
              </w:rPr>
              <w:t xml:space="preserve">Assignment applying the special procedure </w:t>
            </w:r>
            <w:ins w:id="54" w:author="CEPT" w:date="2023-08-03T19:49:00Z">
              <w:r w:rsidR="0097379A" w:rsidRPr="000C64A4">
                <w:rPr>
                  <w:lang w:eastAsia="zh-CN"/>
                </w:rPr>
                <w:t xml:space="preserve">or allotment proposed under Article 7 of Appendix </w:t>
              </w:r>
              <w:r w:rsidR="0097379A" w:rsidRPr="002B62B0">
                <w:rPr>
                  <w:rStyle w:val="Appref"/>
                  <w:b/>
                  <w:bCs/>
                </w:rPr>
                <w:t>30B</w:t>
              </w:r>
            </w:ins>
          </w:p>
        </w:tc>
        <w:tc>
          <w:tcPr>
            <w:tcW w:w="5670" w:type="dxa"/>
            <w:tcBorders>
              <w:top w:val="single" w:sz="4" w:space="0" w:color="auto"/>
              <w:left w:val="single" w:sz="4" w:space="0" w:color="auto"/>
              <w:bottom w:val="single" w:sz="4" w:space="0" w:color="auto"/>
              <w:right w:val="single" w:sz="4" w:space="0" w:color="auto"/>
            </w:tcBorders>
            <w:hideMark/>
          </w:tcPr>
          <w:p w14:paraId="099E6E41" w14:textId="77777777" w:rsidR="0094288D" w:rsidRDefault="005B55E1" w:rsidP="004E0226">
            <w:pPr>
              <w:pStyle w:val="Tabletext"/>
              <w:keepNext/>
              <w:rPr>
                <w:lang w:val="en-US" w:eastAsia="zh-CN"/>
              </w:rPr>
            </w:pPr>
            <w:r>
              <w:rPr>
                <w:lang w:val="en-US" w:eastAsia="zh-CN"/>
              </w:rPr>
              <w:t>Allotment in the Plan</w:t>
            </w:r>
          </w:p>
        </w:tc>
        <w:tc>
          <w:tcPr>
            <w:tcW w:w="1559" w:type="dxa"/>
            <w:tcBorders>
              <w:top w:val="single" w:sz="4" w:space="0" w:color="auto"/>
              <w:left w:val="single" w:sz="4" w:space="0" w:color="auto"/>
              <w:bottom w:val="single" w:sz="4" w:space="0" w:color="auto"/>
              <w:right w:val="single" w:sz="4" w:space="0" w:color="auto"/>
            </w:tcBorders>
            <w:hideMark/>
          </w:tcPr>
          <w:p w14:paraId="1DF87C72" w14:textId="4B6307B3" w:rsidR="0094288D" w:rsidRDefault="005B55E1" w:rsidP="004E0226">
            <w:pPr>
              <w:pStyle w:val="Tabletext"/>
              <w:keepNext/>
              <w:jc w:val="center"/>
              <w:rPr>
                <w:lang w:val="en-US" w:eastAsia="zh-CN"/>
              </w:rPr>
            </w:pPr>
            <w:r>
              <w:rPr>
                <w:lang w:val="en-US" w:eastAsia="zh-CN"/>
              </w:rPr>
              <w:t>Annex 4</w:t>
            </w:r>
            <w:ins w:id="55" w:author="CEPT" w:date="2023-08-03T19:49:00Z">
              <w:r w:rsidR="0097379A">
                <w:rPr>
                  <w:lang w:eastAsia="zh-CN"/>
                </w:rPr>
                <w:t xml:space="preserve"> of Appendix </w:t>
              </w:r>
              <w:r w:rsidR="0097379A" w:rsidRPr="0097379A">
                <w:rPr>
                  <w:b/>
                  <w:bCs/>
                  <w:lang w:eastAsia="zh-CN"/>
                </w:rPr>
                <w:t>30B</w:t>
              </w:r>
            </w:ins>
          </w:p>
        </w:tc>
      </w:tr>
      <w:tr w:rsidR="00FE25A3" w14:paraId="0A82C5A3"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3865BC5"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347B80D7" w14:textId="77777777" w:rsidR="0094288D" w:rsidRDefault="005B55E1" w:rsidP="004E0226">
            <w:pPr>
              <w:pStyle w:val="Tabletext"/>
              <w:keepNext/>
              <w:rPr>
                <w:lang w:val="en-US" w:eastAsia="zh-CN"/>
              </w:rPr>
            </w:pPr>
            <w:r>
              <w:rPr>
                <w:lang w:val="en-US" w:eastAsia="zh-CN"/>
              </w:rPr>
              <w:t xml:space="preserve">Assignment converted from allotment without modification </w:t>
            </w:r>
          </w:p>
        </w:tc>
        <w:tc>
          <w:tcPr>
            <w:tcW w:w="1559" w:type="dxa"/>
            <w:tcBorders>
              <w:top w:val="single" w:sz="4" w:space="0" w:color="auto"/>
              <w:left w:val="single" w:sz="4" w:space="0" w:color="auto"/>
              <w:bottom w:val="single" w:sz="4" w:space="0" w:color="auto"/>
              <w:right w:val="single" w:sz="4" w:space="0" w:color="auto"/>
            </w:tcBorders>
            <w:hideMark/>
          </w:tcPr>
          <w:p w14:paraId="010A7DA5" w14:textId="76130D63" w:rsidR="0094288D" w:rsidRDefault="005B55E1" w:rsidP="004E0226">
            <w:pPr>
              <w:pStyle w:val="Tabletext"/>
              <w:keepNext/>
              <w:jc w:val="center"/>
              <w:rPr>
                <w:lang w:val="en-US" w:eastAsia="zh-CN"/>
              </w:rPr>
            </w:pPr>
            <w:r>
              <w:rPr>
                <w:lang w:val="en-US" w:eastAsia="zh-CN"/>
              </w:rPr>
              <w:t>Annex 4</w:t>
            </w:r>
            <w:ins w:id="56" w:author="CEPT" w:date="2023-08-03T19:49:00Z">
              <w:r w:rsidR="0097379A">
                <w:rPr>
                  <w:lang w:eastAsia="zh-CN"/>
                </w:rPr>
                <w:t xml:space="preserve"> of Appendix </w:t>
              </w:r>
              <w:r w:rsidR="0097379A" w:rsidRPr="0097379A">
                <w:rPr>
                  <w:b/>
                  <w:bCs/>
                  <w:lang w:eastAsia="zh-CN"/>
                </w:rPr>
                <w:t>30B</w:t>
              </w:r>
            </w:ins>
          </w:p>
        </w:tc>
      </w:tr>
      <w:tr w:rsidR="00FE25A3" w14:paraId="36C7E48D"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5E4B583"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421449E1" w14:textId="77777777" w:rsidR="0094288D" w:rsidRDefault="005B55E1" w:rsidP="004E0226">
            <w:pPr>
              <w:pStyle w:val="Tabletext"/>
              <w:keepNext/>
              <w:rPr>
                <w:lang w:val="en-US" w:eastAsia="zh-CN"/>
              </w:rPr>
            </w:pPr>
            <w:r>
              <w:rPr>
                <w:lang w:val="en-US" w:eastAsia="zh-CN"/>
              </w:rPr>
              <w:t>Assignment converted from allotment with modification within the envelope of the allotment</w:t>
            </w:r>
          </w:p>
        </w:tc>
        <w:tc>
          <w:tcPr>
            <w:tcW w:w="1559" w:type="dxa"/>
            <w:tcBorders>
              <w:top w:val="single" w:sz="4" w:space="0" w:color="auto"/>
              <w:left w:val="single" w:sz="4" w:space="0" w:color="auto"/>
              <w:bottom w:val="single" w:sz="4" w:space="0" w:color="auto"/>
              <w:right w:val="single" w:sz="4" w:space="0" w:color="auto"/>
            </w:tcBorders>
            <w:hideMark/>
          </w:tcPr>
          <w:p w14:paraId="1F631275" w14:textId="00CD47B4" w:rsidR="0094288D" w:rsidRDefault="005B55E1" w:rsidP="004E0226">
            <w:pPr>
              <w:pStyle w:val="Tabletext"/>
              <w:keepNext/>
              <w:jc w:val="center"/>
              <w:rPr>
                <w:lang w:val="en-US" w:eastAsia="zh-CN"/>
              </w:rPr>
            </w:pPr>
            <w:r>
              <w:rPr>
                <w:lang w:val="en-US" w:eastAsia="zh-CN"/>
              </w:rPr>
              <w:t>Annex 4</w:t>
            </w:r>
            <w:ins w:id="57" w:author="CEPT" w:date="2023-08-03T19:49:00Z">
              <w:r w:rsidR="0097379A">
                <w:rPr>
                  <w:lang w:eastAsia="zh-CN"/>
                </w:rPr>
                <w:t xml:space="preserve"> of Appendix </w:t>
              </w:r>
              <w:r w:rsidR="0097379A" w:rsidRPr="0097379A">
                <w:rPr>
                  <w:b/>
                  <w:bCs/>
                  <w:lang w:eastAsia="zh-CN"/>
                </w:rPr>
                <w:t>30B</w:t>
              </w:r>
            </w:ins>
          </w:p>
        </w:tc>
      </w:tr>
      <w:tr w:rsidR="00FE25A3" w14:paraId="0F4C2C2B"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2D97CB18"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33571157" w14:textId="77777777" w:rsidR="0094288D" w:rsidRDefault="005B55E1" w:rsidP="004E0226">
            <w:pPr>
              <w:pStyle w:val="Tabletext"/>
              <w:keepNext/>
              <w:rPr>
                <w:lang w:val="en-US" w:eastAsia="zh-CN"/>
              </w:rPr>
            </w:pPr>
            <w:r>
              <w:rPr>
                <w:lang w:val="en-US" w:eastAsia="zh-CN"/>
              </w:rPr>
              <w:t>Assignment converted from allotment with modification outside the envelope of the allotment and the special procedure applied</w:t>
            </w:r>
          </w:p>
        </w:tc>
        <w:tc>
          <w:tcPr>
            <w:tcW w:w="1559" w:type="dxa"/>
            <w:tcBorders>
              <w:top w:val="single" w:sz="4" w:space="0" w:color="auto"/>
              <w:left w:val="single" w:sz="4" w:space="0" w:color="auto"/>
              <w:bottom w:val="single" w:sz="4" w:space="0" w:color="auto"/>
              <w:right w:val="single" w:sz="4" w:space="0" w:color="auto"/>
            </w:tcBorders>
            <w:hideMark/>
          </w:tcPr>
          <w:p w14:paraId="2E41043C" w14:textId="4169F104" w:rsidR="0094288D" w:rsidRDefault="005B55E1" w:rsidP="004E0226">
            <w:pPr>
              <w:pStyle w:val="Tabletext"/>
              <w:keepNext/>
              <w:jc w:val="center"/>
              <w:rPr>
                <w:lang w:val="en-US" w:eastAsia="zh-CN"/>
              </w:rPr>
            </w:pPr>
            <w:r>
              <w:rPr>
                <w:lang w:val="en-US" w:eastAsia="zh-CN"/>
              </w:rPr>
              <w:t>Annex 4</w:t>
            </w:r>
            <w:ins w:id="58" w:author="CEPT" w:date="2023-08-03T19:49:00Z">
              <w:r w:rsidR="0097379A">
                <w:rPr>
                  <w:lang w:eastAsia="zh-CN"/>
                </w:rPr>
                <w:t xml:space="preserve"> of Appendix </w:t>
              </w:r>
              <w:r w:rsidR="0097379A" w:rsidRPr="0097379A">
                <w:rPr>
                  <w:b/>
                  <w:bCs/>
                  <w:lang w:eastAsia="zh-CN"/>
                </w:rPr>
                <w:t>30B</w:t>
              </w:r>
            </w:ins>
          </w:p>
        </w:tc>
      </w:tr>
      <w:tr w:rsidR="00FE25A3" w14:paraId="7E0E2CA9"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8473433"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5EAA8CC6" w14:textId="77777777" w:rsidR="0094288D" w:rsidRDefault="005B55E1" w:rsidP="004E0226">
            <w:pPr>
              <w:pStyle w:val="Tabletext"/>
              <w:keepNext/>
              <w:rPr>
                <w:lang w:val="en-US" w:eastAsia="zh-CN"/>
              </w:rPr>
            </w:pPr>
            <w:r>
              <w:rPr>
                <w:lang w:val="en-US" w:eastAsia="zh-CN"/>
              </w:rPr>
              <w:t>Assignment converted from allotment with modification outside the envelope of the allotment and the special procedure NOT applied</w:t>
            </w:r>
          </w:p>
        </w:tc>
        <w:tc>
          <w:tcPr>
            <w:tcW w:w="1559" w:type="dxa"/>
            <w:tcBorders>
              <w:top w:val="single" w:sz="4" w:space="0" w:color="auto"/>
              <w:left w:val="single" w:sz="4" w:space="0" w:color="auto"/>
              <w:bottom w:val="single" w:sz="4" w:space="0" w:color="auto"/>
              <w:right w:val="single" w:sz="4" w:space="0" w:color="auto"/>
            </w:tcBorders>
            <w:hideMark/>
          </w:tcPr>
          <w:p w14:paraId="4FE778B2" w14:textId="7EC701A9" w:rsidR="0094288D" w:rsidRDefault="005B55E1" w:rsidP="004E0226">
            <w:pPr>
              <w:pStyle w:val="Tabletext"/>
              <w:keepNext/>
              <w:jc w:val="center"/>
              <w:rPr>
                <w:lang w:val="en-US" w:eastAsia="zh-CN"/>
              </w:rPr>
            </w:pPr>
            <w:r>
              <w:rPr>
                <w:lang w:val="en-US" w:eastAsia="zh-CN"/>
              </w:rPr>
              <w:t>New criteria</w:t>
            </w:r>
            <w:ins w:id="59" w:author="CEPT" w:date="2023-08-03T19:50:00Z">
              <w:r w:rsidR="0097379A" w:rsidRPr="002E1212">
                <w:rPr>
                  <w:lang w:eastAsia="zh-CN"/>
                </w:rPr>
                <w:t xml:space="preserve"> specified in this Resolution</w:t>
              </w:r>
            </w:ins>
          </w:p>
        </w:tc>
      </w:tr>
      <w:tr w:rsidR="00FE25A3" w14:paraId="33C6932F"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0D45419"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6CAAEA91" w14:textId="77777777" w:rsidR="0094288D" w:rsidRDefault="005B55E1" w:rsidP="004E0226">
            <w:pPr>
              <w:pStyle w:val="Tabletext"/>
              <w:keepNext/>
              <w:rPr>
                <w:lang w:val="en-US" w:eastAsia="zh-CN"/>
              </w:rPr>
            </w:pPr>
            <w:r>
              <w:rPr>
                <w:lang w:val="en-US" w:eastAsia="zh-CN"/>
              </w:rPr>
              <w:t>Former existing system</w:t>
            </w:r>
          </w:p>
        </w:tc>
        <w:tc>
          <w:tcPr>
            <w:tcW w:w="1559" w:type="dxa"/>
            <w:tcBorders>
              <w:top w:val="single" w:sz="4" w:space="0" w:color="auto"/>
              <w:left w:val="single" w:sz="4" w:space="0" w:color="auto"/>
              <w:bottom w:val="single" w:sz="4" w:space="0" w:color="auto"/>
              <w:right w:val="single" w:sz="4" w:space="0" w:color="auto"/>
            </w:tcBorders>
            <w:hideMark/>
          </w:tcPr>
          <w:p w14:paraId="73F5B250" w14:textId="13219F90" w:rsidR="0094288D" w:rsidRDefault="005B55E1" w:rsidP="004E0226">
            <w:pPr>
              <w:pStyle w:val="Tabletext"/>
              <w:keepNext/>
              <w:jc w:val="center"/>
              <w:rPr>
                <w:lang w:val="en-US" w:eastAsia="zh-CN"/>
              </w:rPr>
            </w:pPr>
            <w:r>
              <w:rPr>
                <w:lang w:val="en-US" w:eastAsia="zh-CN"/>
              </w:rPr>
              <w:t>Annex 4</w:t>
            </w:r>
            <w:ins w:id="60" w:author="CEPT" w:date="2023-08-03T19:50:00Z">
              <w:r w:rsidR="0097379A">
                <w:rPr>
                  <w:lang w:eastAsia="zh-CN"/>
                </w:rPr>
                <w:t xml:space="preserve"> of Appendix </w:t>
              </w:r>
              <w:r w:rsidR="0097379A" w:rsidRPr="0097379A">
                <w:rPr>
                  <w:b/>
                  <w:bCs/>
                  <w:lang w:eastAsia="zh-CN"/>
                </w:rPr>
                <w:t>30B</w:t>
              </w:r>
            </w:ins>
          </w:p>
        </w:tc>
      </w:tr>
      <w:tr w:rsidR="00FE25A3" w14:paraId="503A1286"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6409501B"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54531A70" w14:textId="77777777" w:rsidR="0094288D" w:rsidRDefault="005B55E1" w:rsidP="004E0226">
            <w:pPr>
              <w:pStyle w:val="Tabletext"/>
              <w:keepNext/>
              <w:rPr>
                <w:lang w:val="en-US" w:eastAsia="zh-CN"/>
              </w:rPr>
            </w:pPr>
            <w:r>
              <w:rPr>
                <w:lang w:val="en-US" w:eastAsia="zh-CN"/>
              </w:rPr>
              <w:t>Additional system for which the special procedure applied</w:t>
            </w:r>
          </w:p>
        </w:tc>
        <w:tc>
          <w:tcPr>
            <w:tcW w:w="1559" w:type="dxa"/>
            <w:tcBorders>
              <w:top w:val="single" w:sz="4" w:space="0" w:color="auto"/>
              <w:left w:val="single" w:sz="4" w:space="0" w:color="auto"/>
              <w:bottom w:val="single" w:sz="4" w:space="0" w:color="auto"/>
              <w:right w:val="single" w:sz="4" w:space="0" w:color="auto"/>
            </w:tcBorders>
            <w:hideMark/>
          </w:tcPr>
          <w:p w14:paraId="132A137B" w14:textId="273964BF" w:rsidR="0094288D" w:rsidRDefault="005B55E1" w:rsidP="004E0226">
            <w:pPr>
              <w:pStyle w:val="Tabletext"/>
              <w:keepNext/>
              <w:jc w:val="center"/>
              <w:rPr>
                <w:lang w:val="en-US" w:eastAsia="zh-CN"/>
              </w:rPr>
            </w:pPr>
            <w:r>
              <w:rPr>
                <w:lang w:val="en-US" w:eastAsia="zh-CN"/>
              </w:rPr>
              <w:t>Annex 4</w:t>
            </w:r>
            <w:ins w:id="61" w:author="CEPT" w:date="2023-08-03T19:50:00Z">
              <w:r w:rsidR="0097379A">
                <w:rPr>
                  <w:lang w:eastAsia="zh-CN"/>
                </w:rPr>
                <w:t xml:space="preserve"> of Appendix </w:t>
              </w:r>
              <w:r w:rsidR="0097379A" w:rsidRPr="0097379A">
                <w:rPr>
                  <w:b/>
                  <w:bCs/>
                  <w:lang w:eastAsia="zh-CN"/>
                </w:rPr>
                <w:t>30B</w:t>
              </w:r>
            </w:ins>
          </w:p>
        </w:tc>
      </w:tr>
      <w:tr w:rsidR="00FE25A3" w14:paraId="478E714B"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5EE58B66"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2721B766" w14:textId="77777777" w:rsidR="0094288D" w:rsidRDefault="005B55E1" w:rsidP="004E0226">
            <w:pPr>
              <w:pStyle w:val="Tabletext"/>
              <w:keepNext/>
              <w:rPr>
                <w:lang w:val="en-US" w:eastAsia="zh-CN"/>
              </w:rPr>
            </w:pPr>
            <w:r>
              <w:rPr>
                <w:lang w:val="en-US" w:eastAsia="zh-CN"/>
              </w:rPr>
              <w:t>Additional system with frequency assignments recorded in the List until 22 November 2019 with service area limited to national territories for which the special procedure NOT applied</w:t>
            </w:r>
          </w:p>
        </w:tc>
        <w:tc>
          <w:tcPr>
            <w:tcW w:w="1559" w:type="dxa"/>
            <w:tcBorders>
              <w:top w:val="single" w:sz="4" w:space="0" w:color="auto"/>
              <w:left w:val="single" w:sz="4" w:space="0" w:color="auto"/>
              <w:bottom w:val="single" w:sz="4" w:space="0" w:color="auto"/>
              <w:right w:val="single" w:sz="4" w:space="0" w:color="auto"/>
            </w:tcBorders>
            <w:hideMark/>
          </w:tcPr>
          <w:p w14:paraId="53859ABF" w14:textId="7736ECEA" w:rsidR="0094288D" w:rsidRDefault="005B55E1" w:rsidP="004E0226">
            <w:pPr>
              <w:pStyle w:val="Tabletext"/>
              <w:keepNext/>
              <w:jc w:val="center"/>
              <w:rPr>
                <w:lang w:val="en-US" w:eastAsia="zh-CN"/>
              </w:rPr>
            </w:pPr>
            <w:r>
              <w:rPr>
                <w:lang w:val="en-US" w:eastAsia="zh-CN"/>
              </w:rPr>
              <w:t>Annex 4</w:t>
            </w:r>
            <w:ins w:id="62" w:author="CEPT" w:date="2023-08-03T19:50:00Z">
              <w:r w:rsidR="0097379A">
                <w:rPr>
                  <w:lang w:eastAsia="zh-CN"/>
                </w:rPr>
                <w:t xml:space="preserve"> of Appendix </w:t>
              </w:r>
              <w:r w:rsidR="0097379A" w:rsidRPr="0097379A">
                <w:rPr>
                  <w:b/>
                  <w:bCs/>
                  <w:lang w:eastAsia="zh-CN"/>
                </w:rPr>
                <w:t>30B</w:t>
              </w:r>
            </w:ins>
          </w:p>
        </w:tc>
      </w:tr>
      <w:tr w:rsidR="00FE25A3" w14:paraId="65E253F0"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E9D3744"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305E108F" w14:textId="77777777" w:rsidR="0094288D" w:rsidRDefault="005B55E1" w:rsidP="004E0226">
            <w:pPr>
              <w:pStyle w:val="Tabletext"/>
              <w:keepNext/>
              <w:rPr>
                <w:lang w:val="en-US" w:eastAsia="zh-CN"/>
              </w:rPr>
            </w:pPr>
            <w:r>
              <w:rPr>
                <w:lang w:val="en-US" w:eastAsia="zh-CN"/>
              </w:rPr>
              <w:t>Additional system with frequency assignments submitted under item 6.1 of Appendix </w:t>
            </w:r>
            <w:r w:rsidRPr="00C86138">
              <w:rPr>
                <w:rStyle w:val="Appref"/>
                <w:b/>
                <w:lang w:val="en-US"/>
              </w:rPr>
              <w:t>30B</w:t>
            </w:r>
            <w:r>
              <w:rPr>
                <w:lang w:val="en-US" w:eastAsia="zh-CN"/>
              </w:rPr>
              <w:t xml:space="preserve"> with service area limited to national territories for which the special procedure NOT applied</w:t>
            </w:r>
          </w:p>
        </w:tc>
        <w:tc>
          <w:tcPr>
            <w:tcW w:w="1559" w:type="dxa"/>
            <w:tcBorders>
              <w:top w:val="single" w:sz="4" w:space="0" w:color="auto"/>
              <w:left w:val="single" w:sz="4" w:space="0" w:color="auto"/>
              <w:bottom w:val="single" w:sz="4" w:space="0" w:color="auto"/>
              <w:right w:val="single" w:sz="4" w:space="0" w:color="auto"/>
            </w:tcBorders>
            <w:hideMark/>
          </w:tcPr>
          <w:p w14:paraId="23AE0429" w14:textId="1207E621" w:rsidR="0094288D" w:rsidRDefault="005B55E1" w:rsidP="004E0226">
            <w:pPr>
              <w:pStyle w:val="Tabletext"/>
              <w:keepNext/>
              <w:jc w:val="center"/>
              <w:rPr>
                <w:lang w:val="en-US" w:eastAsia="zh-CN"/>
              </w:rPr>
            </w:pPr>
            <w:r>
              <w:rPr>
                <w:lang w:val="en-US" w:eastAsia="zh-CN"/>
              </w:rPr>
              <w:t>New criteria</w:t>
            </w:r>
            <w:ins w:id="63" w:author="CEPT" w:date="2023-08-03T19:50:00Z">
              <w:r w:rsidR="0097379A" w:rsidRPr="002E1212">
                <w:rPr>
                  <w:lang w:eastAsia="zh-CN"/>
                </w:rPr>
                <w:t xml:space="preserve"> specified in this Resolution</w:t>
              </w:r>
            </w:ins>
          </w:p>
        </w:tc>
      </w:tr>
      <w:tr w:rsidR="00FE25A3" w14:paraId="1BA3D987"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36BAFD1F"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3E8D6D6C" w14:textId="77777777" w:rsidR="0094288D" w:rsidRDefault="005B55E1" w:rsidP="004E0226">
            <w:pPr>
              <w:pStyle w:val="Tabletext"/>
              <w:keepNext/>
              <w:rPr>
                <w:lang w:val="en-US" w:eastAsia="zh-CN"/>
              </w:rPr>
            </w:pPr>
            <w:r>
              <w:rPr>
                <w:lang w:val="en-US" w:eastAsia="zh-CN"/>
              </w:rPr>
              <w:t>Additional system with frequency assignments with service area beyond national territories for which the special procedure NOT applied</w:t>
            </w:r>
          </w:p>
        </w:tc>
        <w:tc>
          <w:tcPr>
            <w:tcW w:w="1559" w:type="dxa"/>
            <w:tcBorders>
              <w:top w:val="single" w:sz="4" w:space="0" w:color="auto"/>
              <w:left w:val="single" w:sz="4" w:space="0" w:color="auto"/>
              <w:bottom w:val="single" w:sz="4" w:space="0" w:color="auto"/>
              <w:right w:val="single" w:sz="4" w:space="0" w:color="auto"/>
            </w:tcBorders>
            <w:hideMark/>
          </w:tcPr>
          <w:p w14:paraId="52AB95EF" w14:textId="733F1D47" w:rsidR="0094288D" w:rsidRDefault="005B55E1" w:rsidP="004E0226">
            <w:pPr>
              <w:pStyle w:val="Tabletext"/>
              <w:keepNext/>
              <w:jc w:val="center"/>
              <w:rPr>
                <w:lang w:val="en-US" w:eastAsia="zh-CN"/>
              </w:rPr>
            </w:pPr>
            <w:r>
              <w:rPr>
                <w:lang w:val="en-US" w:eastAsia="zh-CN"/>
              </w:rPr>
              <w:t>New criteria</w:t>
            </w:r>
            <w:ins w:id="64" w:author="CEPT" w:date="2023-08-03T19:50:00Z">
              <w:r w:rsidR="0097379A" w:rsidRPr="002E1212">
                <w:rPr>
                  <w:lang w:eastAsia="zh-CN"/>
                </w:rPr>
                <w:t xml:space="preserve"> specified in this Resolution</w:t>
              </w:r>
            </w:ins>
          </w:p>
        </w:tc>
      </w:tr>
      <w:tr w:rsidR="00FE25A3" w14:paraId="1C805D92"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77DCD280"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6D847D1F" w14:textId="77777777" w:rsidR="0094288D" w:rsidRDefault="005B55E1" w:rsidP="004E0226">
            <w:pPr>
              <w:pStyle w:val="Tabletext"/>
              <w:keepNext/>
              <w:rPr>
                <w:lang w:val="en-US" w:eastAsia="zh-CN"/>
              </w:rPr>
            </w:pPr>
            <w:r>
              <w:rPr>
                <w:lang w:val="en-US" w:eastAsia="zh-CN"/>
              </w:rPr>
              <w:t>Request under Article </w:t>
            </w:r>
            <w:r w:rsidRPr="008854B0">
              <w:rPr>
                <w:lang w:val="en-US" w:eastAsia="zh-CN"/>
              </w:rPr>
              <w:t>7</w:t>
            </w:r>
            <w:r>
              <w:rPr>
                <w:lang w:val="en-US" w:eastAsia="zh-CN"/>
              </w:rPr>
              <w:t xml:space="preserve"> but transferred to Article </w:t>
            </w:r>
            <w:r w:rsidRPr="008F2B28">
              <w:rPr>
                <w:rStyle w:val="Artref"/>
                <w:bCs/>
                <w:lang w:val="en-US"/>
              </w:rPr>
              <w:t>6</w:t>
            </w:r>
          </w:p>
        </w:tc>
        <w:tc>
          <w:tcPr>
            <w:tcW w:w="1559" w:type="dxa"/>
            <w:tcBorders>
              <w:top w:val="single" w:sz="4" w:space="0" w:color="auto"/>
              <w:left w:val="single" w:sz="4" w:space="0" w:color="auto"/>
              <w:bottom w:val="single" w:sz="4" w:space="0" w:color="auto"/>
              <w:right w:val="single" w:sz="4" w:space="0" w:color="auto"/>
            </w:tcBorders>
            <w:hideMark/>
          </w:tcPr>
          <w:p w14:paraId="0EC0FB96" w14:textId="06B9AC67" w:rsidR="0094288D" w:rsidRDefault="005B55E1" w:rsidP="004E0226">
            <w:pPr>
              <w:pStyle w:val="Tabletext"/>
              <w:keepNext/>
              <w:jc w:val="center"/>
              <w:rPr>
                <w:lang w:val="en-US" w:eastAsia="zh-CN"/>
              </w:rPr>
            </w:pPr>
            <w:r>
              <w:rPr>
                <w:lang w:val="en-US" w:eastAsia="zh-CN"/>
              </w:rPr>
              <w:t>Annex 4</w:t>
            </w:r>
            <w:ins w:id="65" w:author="CEPT" w:date="2023-08-03T19:50:00Z">
              <w:r w:rsidR="0097379A">
                <w:rPr>
                  <w:lang w:eastAsia="zh-CN"/>
                </w:rPr>
                <w:t xml:space="preserve"> of Appendix </w:t>
              </w:r>
              <w:r w:rsidR="0097379A" w:rsidRPr="0097379A">
                <w:rPr>
                  <w:b/>
                  <w:bCs/>
                  <w:lang w:eastAsia="zh-CN"/>
                </w:rPr>
                <w:t>30B</w:t>
              </w:r>
            </w:ins>
          </w:p>
        </w:tc>
      </w:tr>
      <w:tr w:rsidR="00FE25A3" w14:paraId="1A8EB81F" w14:textId="77777777" w:rsidTr="0097379A">
        <w:trPr>
          <w:gridAfter w:val="1"/>
          <w:wAfter w:w="283" w:type="dxa"/>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039266BC" w14:textId="77777777" w:rsidR="0094288D" w:rsidRDefault="0094288D" w:rsidP="004E0226">
            <w:pPr>
              <w:tabs>
                <w:tab w:val="clear" w:pos="1134"/>
                <w:tab w:val="clear" w:pos="1871"/>
                <w:tab w:val="clear" w:pos="2268"/>
              </w:tabs>
              <w:overflowPunct/>
              <w:autoSpaceDE/>
              <w:autoSpaceDN/>
              <w:adjustRightInd/>
              <w:spacing w:before="0"/>
              <w:rPr>
                <w:sz w:val="20"/>
                <w:lang w:val="en-US" w:eastAsia="zh-CN"/>
              </w:rPr>
            </w:pPr>
          </w:p>
        </w:tc>
        <w:tc>
          <w:tcPr>
            <w:tcW w:w="5670" w:type="dxa"/>
            <w:tcBorders>
              <w:top w:val="single" w:sz="4" w:space="0" w:color="auto"/>
              <w:left w:val="single" w:sz="4" w:space="0" w:color="auto"/>
              <w:bottom w:val="single" w:sz="4" w:space="0" w:color="auto"/>
              <w:right w:val="single" w:sz="4" w:space="0" w:color="auto"/>
            </w:tcBorders>
            <w:hideMark/>
          </w:tcPr>
          <w:p w14:paraId="227BF2B8" w14:textId="77777777" w:rsidR="0094288D" w:rsidRDefault="005B55E1" w:rsidP="004E0226">
            <w:pPr>
              <w:pStyle w:val="Tabletext"/>
              <w:keepNext/>
              <w:rPr>
                <w:lang w:val="en-US" w:eastAsia="zh-CN"/>
              </w:rPr>
            </w:pPr>
            <w:r>
              <w:rPr>
                <w:lang w:val="en-US" w:eastAsia="zh-CN"/>
              </w:rPr>
              <w:t>New allotment through the application of § 6.35</w:t>
            </w:r>
          </w:p>
        </w:tc>
        <w:tc>
          <w:tcPr>
            <w:tcW w:w="1559" w:type="dxa"/>
            <w:tcBorders>
              <w:top w:val="single" w:sz="4" w:space="0" w:color="auto"/>
              <w:left w:val="single" w:sz="4" w:space="0" w:color="auto"/>
              <w:bottom w:val="single" w:sz="4" w:space="0" w:color="auto"/>
              <w:right w:val="single" w:sz="4" w:space="0" w:color="auto"/>
            </w:tcBorders>
            <w:hideMark/>
          </w:tcPr>
          <w:p w14:paraId="081B4E12" w14:textId="01773DF5" w:rsidR="0094288D" w:rsidRDefault="005B55E1" w:rsidP="004E0226">
            <w:pPr>
              <w:pStyle w:val="Tabletext"/>
              <w:keepNext/>
              <w:jc w:val="center"/>
              <w:rPr>
                <w:lang w:val="en-US" w:eastAsia="zh-CN"/>
              </w:rPr>
            </w:pPr>
            <w:r>
              <w:rPr>
                <w:lang w:val="en-US" w:eastAsia="zh-CN"/>
              </w:rPr>
              <w:t>Annex 4</w:t>
            </w:r>
            <w:ins w:id="66" w:author="CEPT" w:date="2023-08-03T19:50:00Z">
              <w:r w:rsidR="0097379A">
                <w:rPr>
                  <w:lang w:eastAsia="zh-CN"/>
                </w:rPr>
                <w:t xml:space="preserve"> of Appendix </w:t>
              </w:r>
              <w:r w:rsidR="0097379A" w:rsidRPr="0097379A">
                <w:rPr>
                  <w:b/>
                  <w:bCs/>
                  <w:lang w:eastAsia="zh-CN"/>
                </w:rPr>
                <w:t>30B</w:t>
              </w:r>
            </w:ins>
          </w:p>
        </w:tc>
      </w:tr>
      <w:tr w:rsidR="00FE25A3" w14:paraId="46588AA5" w14:textId="77777777" w:rsidTr="0097379A">
        <w:trPr>
          <w:gridAfter w:val="1"/>
          <w:wAfter w:w="283" w:type="dxa"/>
          <w:jc w:val="center"/>
        </w:trPr>
        <w:tc>
          <w:tcPr>
            <w:tcW w:w="2122" w:type="dxa"/>
            <w:tcBorders>
              <w:top w:val="single" w:sz="4" w:space="0" w:color="auto"/>
              <w:left w:val="single" w:sz="4" w:space="0" w:color="auto"/>
              <w:bottom w:val="single" w:sz="4" w:space="0" w:color="auto"/>
              <w:right w:val="single" w:sz="4" w:space="0" w:color="auto"/>
            </w:tcBorders>
            <w:hideMark/>
          </w:tcPr>
          <w:p w14:paraId="703A3DD9" w14:textId="77777777" w:rsidR="0094288D" w:rsidRDefault="005B55E1" w:rsidP="002A5EBD">
            <w:pPr>
              <w:pStyle w:val="Tabletext"/>
              <w:rPr>
                <w:lang w:val="en-US" w:eastAsia="zh-CN"/>
              </w:rPr>
            </w:pPr>
            <w:r>
              <w:rPr>
                <w:lang w:val="en-US" w:eastAsia="zh-CN"/>
              </w:rPr>
              <w:t>Conversion of allotment or new additional system for which the special procedure NOT applied</w:t>
            </w:r>
          </w:p>
        </w:tc>
        <w:tc>
          <w:tcPr>
            <w:tcW w:w="5670" w:type="dxa"/>
            <w:tcBorders>
              <w:top w:val="single" w:sz="4" w:space="0" w:color="auto"/>
              <w:left w:val="single" w:sz="4" w:space="0" w:color="auto"/>
              <w:bottom w:val="single" w:sz="4" w:space="0" w:color="auto"/>
              <w:right w:val="single" w:sz="4" w:space="0" w:color="auto"/>
            </w:tcBorders>
            <w:hideMark/>
          </w:tcPr>
          <w:p w14:paraId="05639DB4" w14:textId="77777777" w:rsidR="0094288D" w:rsidRDefault="005B55E1" w:rsidP="004E0226">
            <w:pPr>
              <w:pStyle w:val="Tabletext"/>
              <w:rPr>
                <w:lang w:val="en-US" w:eastAsia="zh-CN"/>
              </w:rPr>
            </w:pPr>
            <w:r>
              <w:rPr>
                <w:lang w:val="en-US" w:eastAsia="zh-CN"/>
              </w:rPr>
              <w:t xml:space="preserve">All </w:t>
            </w:r>
          </w:p>
        </w:tc>
        <w:tc>
          <w:tcPr>
            <w:tcW w:w="1559" w:type="dxa"/>
            <w:tcBorders>
              <w:top w:val="single" w:sz="4" w:space="0" w:color="auto"/>
              <w:left w:val="single" w:sz="4" w:space="0" w:color="auto"/>
              <w:bottom w:val="single" w:sz="4" w:space="0" w:color="auto"/>
              <w:right w:val="single" w:sz="4" w:space="0" w:color="auto"/>
            </w:tcBorders>
            <w:hideMark/>
          </w:tcPr>
          <w:p w14:paraId="59A5BD35" w14:textId="6ED48C1D" w:rsidR="0094288D" w:rsidRDefault="005B55E1" w:rsidP="004E0226">
            <w:pPr>
              <w:pStyle w:val="Tabletext"/>
              <w:jc w:val="center"/>
              <w:rPr>
                <w:lang w:val="en-US" w:eastAsia="zh-CN"/>
              </w:rPr>
            </w:pPr>
            <w:r>
              <w:rPr>
                <w:lang w:val="en-US" w:eastAsia="zh-CN"/>
              </w:rPr>
              <w:t>Annex 4</w:t>
            </w:r>
            <w:ins w:id="67" w:author="CEPT" w:date="2023-08-03T19:50:00Z">
              <w:r w:rsidR="0097379A">
                <w:rPr>
                  <w:lang w:eastAsia="zh-CN"/>
                </w:rPr>
                <w:t xml:space="preserve"> of Appendix </w:t>
              </w:r>
              <w:r w:rsidR="0097379A" w:rsidRPr="0097379A">
                <w:rPr>
                  <w:b/>
                  <w:bCs/>
                  <w:lang w:eastAsia="zh-CN"/>
                </w:rPr>
                <w:t>30B</w:t>
              </w:r>
            </w:ins>
          </w:p>
        </w:tc>
      </w:tr>
      <w:tr w:rsidR="0097379A" w14:paraId="696DB033" w14:textId="77777777" w:rsidTr="00067C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9634" w:type="dxa"/>
            <w:gridSpan w:val="4"/>
            <w:tcBorders>
              <w:top w:val="single" w:sz="4" w:space="0" w:color="auto"/>
              <w:left w:val="nil"/>
              <w:bottom w:val="nil"/>
              <w:right w:val="nil"/>
            </w:tcBorders>
            <w:hideMark/>
          </w:tcPr>
          <w:p w14:paraId="27AB15BD" w14:textId="27F074E9" w:rsidR="0097379A" w:rsidRDefault="0097379A" w:rsidP="0097379A">
            <w:pPr>
              <w:pStyle w:val="Tabletext"/>
              <w:rPr>
                <w:lang w:val="en-US"/>
              </w:rPr>
            </w:pPr>
            <w:r w:rsidRPr="00B86927">
              <w:rPr>
                <w:lang w:eastAsia="zh-CN"/>
              </w:rPr>
              <w:t>…</w:t>
            </w:r>
          </w:p>
        </w:tc>
      </w:tr>
    </w:tbl>
    <w:p w14:paraId="19EBAEC2" w14:textId="1C7A477A" w:rsidR="00FD024E" w:rsidRPr="005B55E1" w:rsidRDefault="00FD024E" w:rsidP="00FD024E">
      <w:pPr>
        <w:pStyle w:val="AnnexNo"/>
        <w:rPr>
          <w:szCs w:val="28"/>
          <w:lang w:eastAsia="zh-CN"/>
        </w:rPr>
      </w:pPr>
      <w:r w:rsidRPr="005B55E1">
        <w:rPr>
          <w:lang w:eastAsia="zh-CN"/>
        </w:rPr>
        <w:t xml:space="preserve">ATTACHMENT 2 TO </w:t>
      </w:r>
      <w:r w:rsidRPr="005B55E1">
        <w:rPr>
          <w:szCs w:val="28"/>
          <w:lang w:eastAsia="zh-CN"/>
        </w:rPr>
        <w:t>RESO</w:t>
      </w:r>
      <w:r w:rsidRPr="005B55E1">
        <w:t>LUTION</w:t>
      </w:r>
      <w:r w:rsidRPr="005B55E1">
        <w:rPr>
          <w:szCs w:val="28"/>
          <w:lang w:eastAsia="zh-CN"/>
        </w:rPr>
        <w:t xml:space="preserve"> 170 (</w:t>
      </w:r>
      <w:ins w:id="68" w:author="CEPT" w:date="2023-08-03T19:47:00Z">
        <w:r w:rsidRPr="005B55E1">
          <w:rPr>
            <w:szCs w:val="28"/>
            <w:lang w:eastAsia="zh-CN"/>
          </w:rPr>
          <w:t>REV.</w:t>
        </w:r>
      </w:ins>
      <w:r w:rsidRPr="005B55E1">
        <w:rPr>
          <w:szCs w:val="28"/>
          <w:lang w:eastAsia="zh-CN"/>
        </w:rPr>
        <w:t>WRC</w:t>
      </w:r>
      <w:r w:rsidRPr="005B55E1">
        <w:rPr>
          <w:szCs w:val="28"/>
          <w:lang w:eastAsia="zh-CN"/>
        </w:rPr>
        <w:noBreakHyphen/>
      </w:r>
      <w:del w:id="69" w:author="CEPT" w:date="2023-08-03T19:47:00Z">
        <w:r w:rsidRPr="005B55E1" w:rsidDel="0097379A">
          <w:rPr>
            <w:szCs w:val="28"/>
            <w:lang w:eastAsia="zh-CN"/>
          </w:rPr>
          <w:delText>19</w:delText>
        </w:r>
      </w:del>
      <w:ins w:id="70" w:author="CEPT" w:date="2023-08-03T19:47:00Z">
        <w:r w:rsidRPr="005B55E1">
          <w:rPr>
            <w:szCs w:val="28"/>
            <w:lang w:eastAsia="zh-CN"/>
          </w:rPr>
          <w:t>23</w:t>
        </w:r>
      </w:ins>
      <w:r w:rsidRPr="005B55E1">
        <w:rPr>
          <w:szCs w:val="28"/>
          <w:lang w:eastAsia="zh-CN"/>
        </w:rPr>
        <w:t>)</w:t>
      </w:r>
    </w:p>
    <w:p w14:paraId="019BF7C3" w14:textId="77777777" w:rsidR="00FD024E" w:rsidRPr="005B55E1" w:rsidRDefault="00FD024E" w:rsidP="00FD024E">
      <w:pPr>
        <w:rPr>
          <w:lang w:eastAsia="zh-CN"/>
        </w:rPr>
      </w:pPr>
      <w:r w:rsidRPr="005B55E1">
        <w:rPr>
          <w:lang w:eastAsia="zh-CN"/>
        </w:rPr>
        <w:t>…</w:t>
      </w:r>
    </w:p>
    <w:p w14:paraId="300D8BBD" w14:textId="34C9550B" w:rsidR="000E6868" w:rsidRDefault="000E6868">
      <w:pPr>
        <w:pStyle w:val="Reasons"/>
      </w:pPr>
    </w:p>
    <w:sectPr w:rsidR="000E6868">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6CD6B" w14:textId="77777777" w:rsidR="003E3F1A" w:rsidRDefault="003E3F1A">
      <w:r>
        <w:separator/>
      </w:r>
    </w:p>
  </w:endnote>
  <w:endnote w:type="continuationSeparator" w:id="0">
    <w:p w14:paraId="1C850083" w14:textId="77777777" w:rsidR="003E3F1A" w:rsidRDefault="003E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0730" w14:textId="77777777" w:rsidR="00E45D05" w:rsidRDefault="00E45D05">
    <w:pPr>
      <w:framePr w:wrap="around" w:vAnchor="text" w:hAnchor="margin" w:xAlign="right" w:y="1"/>
    </w:pPr>
    <w:r>
      <w:fldChar w:fldCharType="begin"/>
    </w:r>
    <w:r>
      <w:instrText xml:space="preserve">PAGE  </w:instrText>
    </w:r>
    <w:r>
      <w:fldChar w:fldCharType="end"/>
    </w:r>
  </w:p>
  <w:p w14:paraId="09BAB108" w14:textId="1D9B6D6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CA09CD">
      <w:rPr>
        <w:noProof/>
      </w:rPr>
      <w:t>19.09.23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A09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16FF" w14:textId="77777777" w:rsidR="003E3F1A" w:rsidRDefault="003E3F1A">
      <w:r>
        <w:rPr>
          <w:b/>
        </w:rPr>
        <w:t>_______________</w:t>
      </w:r>
    </w:p>
  </w:footnote>
  <w:footnote w:type="continuationSeparator" w:id="0">
    <w:p w14:paraId="0410DD00" w14:textId="77777777" w:rsidR="003E3F1A" w:rsidRDefault="003E3F1A">
      <w:r>
        <w:continuationSeparator/>
      </w:r>
    </w:p>
  </w:footnote>
  <w:footnote w:id="1">
    <w:p w14:paraId="07528657" w14:textId="77777777" w:rsidR="0094288D" w:rsidRPr="00876954" w:rsidRDefault="005B55E1" w:rsidP="00876954">
      <w:pPr>
        <w:pStyle w:val="Notedebasdepage"/>
        <w:rPr>
          <w:lang w:val="en-US"/>
        </w:rPr>
      </w:pPr>
      <w:r w:rsidRPr="00876954">
        <w:rPr>
          <w:rStyle w:val="Appelnotedebasdep"/>
        </w:rPr>
        <w:t>1</w:t>
      </w:r>
      <w:r w:rsidRPr="00876954">
        <w:tab/>
      </w:r>
      <w:r w:rsidRPr="00876954">
        <w:rPr>
          <w:lang w:val="en-US"/>
        </w:rPr>
        <w:t>If the payments are not received in accordance with the provisions of Council Decision 482, as amended, on the implementation of cost recovery for satellite network filings, the Bureau shall cancel the publication specified in § 6.7 and/or 6.23 and the corresponding entries in the List under § 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876954">
        <w:rPr>
          <w:lang w:val="en-US"/>
        </w:rPr>
        <w:noBreakHyphen/>
        <w:t xml:space="preserve">mentioned Council Decision 482, unless the payment has already been received. See also Resolution </w:t>
      </w:r>
      <w:r w:rsidRPr="00876954">
        <w:rPr>
          <w:b/>
          <w:bCs/>
          <w:lang w:val="en-US"/>
        </w:rPr>
        <w:t>905 (WRC</w:t>
      </w:r>
      <w:r w:rsidRPr="00876954">
        <w:rPr>
          <w:b/>
          <w:bCs/>
          <w:lang w:val="en-US"/>
        </w:rPr>
        <w:noBreakHyphen/>
        <w:t>07)</w:t>
      </w:r>
      <w:r w:rsidRPr="00876954">
        <w:rPr>
          <w:rStyle w:val="Appelnotedebasdep"/>
        </w:rPr>
        <w:t>*</w:t>
      </w:r>
      <w:r w:rsidRPr="00876954">
        <w:rPr>
          <w:lang w:val="en-US"/>
        </w:rPr>
        <w:t>.</w:t>
      </w:r>
    </w:p>
    <w:p w14:paraId="03F85C66" w14:textId="77777777" w:rsidR="0094288D" w:rsidRPr="00876954" w:rsidRDefault="005B55E1" w:rsidP="00876954">
      <w:pPr>
        <w:pStyle w:val="Notedebasdepage"/>
        <w:tabs>
          <w:tab w:val="left" w:pos="567"/>
        </w:tabs>
      </w:pPr>
      <w:r w:rsidRPr="00876954">
        <w:tab/>
      </w:r>
      <w:r w:rsidRPr="00876954">
        <w:rPr>
          <w:rStyle w:val="Appelnotedebasdep"/>
        </w:rPr>
        <w:t>*</w:t>
      </w:r>
      <w:r w:rsidRPr="00876954">
        <w:rPr>
          <w:lang w:val="en-US"/>
        </w:rPr>
        <w:tab/>
      </w:r>
      <w:r w:rsidRPr="00876954">
        <w:rPr>
          <w:rStyle w:val="NotedebasdepageCar"/>
          <w:i/>
          <w:iCs/>
        </w:rPr>
        <w:t>Note by the Secretariat</w:t>
      </w:r>
      <w:r w:rsidRPr="00876954">
        <w:rPr>
          <w:rStyle w:val="NotedebasdepageCar"/>
        </w:rPr>
        <w:t>: This Resolution was abrogated by WRC</w:t>
      </w:r>
      <w:r w:rsidRPr="00876954">
        <w:rPr>
          <w:rStyle w:val="NotedebasdepageCar"/>
        </w:rPr>
        <w:noBreakHyphen/>
        <w:t>12.</w:t>
      </w:r>
    </w:p>
  </w:footnote>
  <w:footnote w:id="2">
    <w:p w14:paraId="69FD6FA5" w14:textId="77777777" w:rsidR="0094288D" w:rsidRPr="00792188" w:rsidRDefault="005B55E1" w:rsidP="00876954">
      <w:pPr>
        <w:pStyle w:val="Notedebasdepage"/>
        <w:rPr>
          <w:lang w:val="en-US"/>
        </w:rPr>
      </w:pPr>
      <w:r w:rsidRPr="00876954">
        <w:rPr>
          <w:rStyle w:val="Appelnotedebasdep"/>
          <w:lang w:val="en-US"/>
        </w:rPr>
        <w:t>2</w:t>
      </w:r>
      <w:r w:rsidRPr="00876954">
        <w:rPr>
          <w:lang w:val="en-US"/>
        </w:rPr>
        <w:tab/>
        <w:t>Resolution </w:t>
      </w:r>
      <w:r w:rsidRPr="00876954">
        <w:rPr>
          <w:b/>
          <w:bCs/>
          <w:lang w:val="en-US"/>
        </w:rPr>
        <w:t>49 (Rev.WRC</w:t>
      </w:r>
      <w:r w:rsidRPr="00876954">
        <w:rPr>
          <w:b/>
          <w:bCs/>
          <w:lang w:val="en-US"/>
        </w:rPr>
        <w:noBreakHyphen/>
        <w:t>15)</w:t>
      </w:r>
      <w:r w:rsidRPr="00876954">
        <w:rPr>
          <w:lang w:val="en-US"/>
        </w:rPr>
        <w:t xml:space="preserve"> applies.</w:t>
      </w:r>
      <w:r w:rsidRPr="00876954">
        <w:rPr>
          <w:sz w:val="16"/>
          <w:szCs w:val="14"/>
          <w:lang w:val="en-US"/>
        </w:rPr>
        <w:t xml:space="preserve">      </w:t>
      </w:r>
      <w:r w:rsidRPr="00876954">
        <w:rPr>
          <w:sz w:val="16"/>
          <w:szCs w:val="16"/>
          <w:lang w:val="en-US"/>
        </w:rPr>
        <w:t>(WRC</w:t>
      </w:r>
      <w:r w:rsidRPr="00876954">
        <w:rPr>
          <w:sz w:val="16"/>
          <w:szCs w:val="16"/>
          <w:lang w:val="en-US"/>
        </w:rPr>
        <w:noBreakHyphen/>
        <w:t>15)</w:t>
      </w:r>
    </w:p>
  </w:footnote>
  <w:footnote w:id="3">
    <w:p w14:paraId="3AB10ECB" w14:textId="77777777" w:rsidR="0094288D" w:rsidRDefault="005B55E1" w:rsidP="00496979">
      <w:pPr>
        <w:pStyle w:val="Notedebasdepage"/>
        <w:tabs>
          <w:tab w:val="clear" w:pos="255"/>
          <w:tab w:val="left" w:pos="426"/>
        </w:tabs>
        <w:rPr>
          <w:lang w:val="en-US"/>
        </w:rPr>
      </w:pPr>
      <w:r>
        <w:rPr>
          <w:rStyle w:val="Appelnotedebasdep"/>
        </w:rPr>
        <w:t>2</w:t>
      </w:r>
      <w:r>
        <w:rPr>
          <w:rStyle w:val="Appelnotedebasdep"/>
          <w:i/>
          <w:iCs/>
        </w:rPr>
        <w:t>bis</w:t>
      </w:r>
      <w:r>
        <w:tab/>
        <w:t xml:space="preserve">Resolution </w:t>
      </w:r>
      <w:r>
        <w:rPr>
          <w:b/>
          <w:bCs/>
        </w:rPr>
        <w:t>170</w:t>
      </w:r>
      <w:r>
        <w:t xml:space="preserve"> </w:t>
      </w:r>
      <w:r>
        <w:rPr>
          <w:b/>
          <w:bCs/>
        </w:rPr>
        <w:t>(WRC</w:t>
      </w:r>
      <w:r>
        <w:rPr>
          <w:b/>
          <w:bCs/>
        </w:rPr>
        <w:noBreakHyphen/>
        <w:t>19)</w:t>
      </w:r>
      <w:r>
        <w:t xml:space="preserve"> applies.</w:t>
      </w:r>
      <w:r>
        <w:rPr>
          <w:sz w:val="16"/>
          <w:szCs w:val="16"/>
        </w:rPr>
        <w:t>     (WRC-19)</w:t>
      </w:r>
    </w:p>
  </w:footnote>
  <w:footnote w:id="4">
    <w:p w14:paraId="75106984" w14:textId="77777777" w:rsidR="001D565B" w:rsidRPr="007B30DC" w:rsidRDefault="001D565B" w:rsidP="001D565B">
      <w:pPr>
        <w:pStyle w:val="Notedebasdepage"/>
        <w:tabs>
          <w:tab w:val="clear" w:pos="1134"/>
          <w:tab w:val="left" w:pos="426"/>
        </w:tabs>
        <w:rPr>
          <w:ins w:id="19" w:author="CEPT" w:date="2023-08-03T19:35:00Z"/>
        </w:rPr>
      </w:pPr>
      <w:ins w:id="20" w:author="CEPT" w:date="2023-08-03T19:35:00Z">
        <w:r>
          <w:rPr>
            <w:rStyle w:val="Appelnotedebasdep"/>
          </w:rPr>
          <w:t>2</w:t>
        </w:r>
        <w:r w:rsidRPr="007B30DC">
          <w:rPr>
            <w:rStyle w:val="Appelnotedebasdep"/>
            <w:i/>
            <w:iCs/>
          </w:rPr>
          <w:t>ter</w:t>
        </w:r>
        <w:r>
          <w:t xml:space="preserve"> </w:t>
        </w:r>
        <w:r w:rsidRPr="007B30DC">
          <w:tab/>
          <w:t>In respect of proposed allotments by new Member States of the Union under Article 7 of this Appendix, special provisions as outlined in that Article apply.</w:t>
        </w:r>
        <w:r w:rsidRPr="007B30DC">
          <w:rPr>
            <w:sz w:val="16"/>
            <w:szCs w:val="12"/>
          </w:rPr>
          <w:t>     (WRC-23)</w:t>
        </w:r>
      </w:ins>
    </w:p>
  </w:footnote>
  <w:footnote w:id="5">
    <w:p w14:paraId="35915345" w14:textId="77777777" w:rsidR="0094288D" w:rsidRPr="0003341D" w:rsidRDefault="005B55E1" w:rsidP="00496979">
      <w:pPr>
        <w:pStyle w:val="Notedebasdepage"/>
      </w:pPr>
      <w:r w:rsidRPr="005333BA">
        <w:rPr>
          <w:rStyle w:val="Appelnotedebasdep"/>
          <w:lang w:val="en-US"/>
        </w:rPr>
        <w:t>**</w:t>
      </w:r>
      <w:r w:rsidRPr="005333BA">
        <w:t xml:space="preserve"> </w:t>
      </w:r>
      <w:r>
        <w:tab/>
      </w:r>
      <w:r w:rsidRPr="005333BA">
        <w:t xml:space="preserve">This procedure may be applied by Palestine to obtain an allotment in the </w:t>
      </w:r>
      <w:r>
        <w:t>Appendix </w:t>
      </w:r>
      <w:r w:rsidRPr="005333BA">
        <w:rPr>
          <w:b/>
        </w:rPr>
        <w:t>30B</w:t>
      </w:r>
      <w:r w:rsidRPr="005333BA">
        <w:t xml:space="preserve"> Plan. Such allotment is for exclusive use by Palestine, in accordance with the Israeli-Palestinian Interim Agreement of 28</w:t>
      </w:r>
      <w:r>
        <w:t> </w:t>
      </w:r>
      <w:r w:rsidRPr="005333BA">
        <w:t>September</w:t>
      </w:r>
      <w:r>
        <w:t> </w:t>
      </w:r>
      <w:r w:rsidRPr="005333BA">
        <w:t>1995, Resolution</w:t>
      </w:r>
      <w:r>
        <w:t> </w:t>
      </w:r>
      <w:r w:rsidRPr="005333BA">
        <w:t>741 of the Council notwithstanding, and Resolution</w:t>
      </w:r>
      <w:r>
        <w:t> </w:t>
      </w:r>
      <w:r w:rsidRPr="006C5AD2">
        <w:t>99 (Rev. Antalya, 2006)</w:t>
      </w:r>
      <w:r w:rsidRPr="005333BA">
        <w:t xml:space="preserve"> of the Plenipotentiary Conference. This is without prejudice of future agreements between the State of Israel and Palestine.</w:t>
      </w:r>
    </w:p>
  </w:footnote>
  <w:footnote w:id="6">
    <w:p w14:paraId="23344985" w14:textId="77777777" w:rsidR="0094288D" w:rsidRPr="008A66FF" w:rsidRDefault="005B55E1" w:rsidP="00496979">
      <w:pPr>
        <w:pStyle w:val="Notedebasdepage"/>
        <w:rPr>
          <w:lang w:val="en-US"/>
        </w:rPr>
      </w:pPr>
      <w:bookmarkStart w:id="23" w:name="_Hlk43799394"/>
      <w:r w:rsidRPr="005333BA">
        <w:rPr>
          <w:rStyle w:val="Appelnotedebasdep"/>
          <w:lang w:val="en-US"/>
        </w:rPr>
        <w:t>9</w:t>
      </w:r>
      <w:r w:rsidRPr="005333BA">
        <w:rPr>
          <w:lang w:val="en-US"/>
        </w:rPr>
        <w:tab/>
      </w:r>
      <w:r w:rsidRPr="00DC4FB8">
        <w:rPr>
          <w:sz w:val="16"/>
          <w:szCs w:val="16"/>
          <w:lang w:val="en-US"/>
        </w:rPr>
        <w:t>(SUP - WRC</w:t>
      </w:r>
      <w:r>
        <w:rPr>
          <w:sz w:val="16"/>
          <w:szCs w:val="16"/>
          <w:lang w:val="en-US"/>
        </w:rPr>
        <w:t>-</w:t>
      </w:r>
      <w:bookmarkEnd w:id="23"/>
      <w:r w:rsidRPr="00DC4FB8">
        <w:rPr>
          <w:sz w:val="16"/>
          <w:szCs w:val="16"/>
          <w:lang w:val="en-US"/>
        </w:rPr>
        <w:t>15)</w:t>
      </w:r>
    </w:p>
  </w:footnote>
  <w:footnote w:id="7">
    <w:p w14:paraId="27F549C9" w14:textId="77777777" w:rsidR="0094288D" w:rsidRPr="008A66FF" w:rsidRDefault="005B55E1" w:rsidP="00496979">
      <w:pPr>
        <w:pStyle w:val="Notedebasdepage"/>
        <w:rPr>
          <w:lang w:val="en-US"/>
        </w:rPr>
      </w:pPr>
      <w:r w:rsidRPr="005333BA">
        <w:rPr>
          <w:rStyle w:val="Appelnotedebasdep"/>
          <w:lang w:val="en-US"/>
        </w:rPr>
        <w:t>10</w:t>
      </w:r>
      <w:r w:rsidRPr="005333BA">
        <w:rPr>
          <w:lang w:val="en-US"/>
        </w:rPr>
        <w:tab/>
        <w:t>The “other provisions” shall be identified and included in the Rules of Procedure.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E11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2DB7C4A" w14:textId="77777777" w:rsidR="00A066F1" w:rsidRPr="00A066F1" w:rsidRDefault="00BC75DE" w:rsidP="00241FA2">
    <w:pPr>
      <w:pStyle w:val="En-tte"/>
    </w:pPr>
    <w:r>
      <w:t>WRC</w:t>
    </w:r>
    <w:r w:rsidR="006D70B0">
      <w:t>23</w:t>
    </w:r>
    <w:r w:rsidR="00A066F1">
      <w:t>/</w:t>
    </w:r>
    <w:bookmarkStart w:id="71" w:name="OLE_LINK1"/>
    <w:bookmarkStart w:id="72" w:name="OLE_LINK2"/>
    <w:bookmarkStart w:id="73" w:name="OLE_LINK3"/>
    <w:r w:rsidR="00EB55C6">
      <w:t>4255(Add.22)(Add.7)</w:t>
    </w:r>
    <w:bookmarkEnd w:id="71"/>
    <w:bookmarkEnd w:id="72"/>
    <w:bookmarkEnd w:id="7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07E760FC"/>
    <w:multiLevelType w:val="hybridMultilevel"/>
    <w:tmpl w:val="16C00462"/>
    <w:lvl w:ilvl="0" w:tplc="05864A0C">
      <w:start w:val="2"/>
      <w:numFmt w:val="bullet"/>
      <w:lvlText w:val="-"/>
      <w:lvlJc w:val="left"/>
      <w:pPr>
        <w:ind w:left="1080" w:hanging="360"/>
      </w:pPr>
      <w:rPr>
        <w:rFonts w:ascii="Times New Roman" w:eastAsia="MS Mincho"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1F4E3DDF"/>
    <w:multiLevelType w:val="hybridMultilevel"/>
    <w:tmpl w:val="345055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644E7"/>
    <w:rsid w:val="000705F2"/>
    <w:rsid w:val="00077239"/>
    <w:rsid w:val="0007795D"/>
    <w:rsid w:val="00086491"/>
    <w:rsid w:val="00091346"/>
    <w:rsid w:val="0009706C"/>
    <w:rsid w:val="000D154B"/>
    <w:rsid w:val="000D2DAF"/>
    <w:rsid w:val="000E463E"/>
    <w:rsid w:val="000E6868"/>
    <w:rsid w:val="000F73FF"/>
    <w:rsid w:val="00114CF7"/>
    <w:rsid w:val="00116C7A"/>
    <w:rsid w:val="00123B68"/>
    <w:rsid w:val="00126F2E"/>
    <w:rsid w:val="00146F6F"/>
    <w:rsid w:val="00161F26"/>
    <w:rsid w:val="00187BD9"/>
    <w:rsid w:val="00190B55"/>
    <w:rsid w:val="001C3B5F"/>
    <w:rsid w:val="001D058F"/>
    <w:rsid w:val="001D565B"/>
    <w:rsid w:val="002009EA"/>
    <w:rsid w:val="00202756"/>
    <w:rsid w:val="00202CA0"/>
    <w:rsid w:val="00216B6D"/>
    <w:rsid w:val="0022757F"/>
    <w:rsid w:val="00241FA2"/>
    <w:rsid w:val="00271316"/>
    <w:rsid w:val="002B349C"/>
    <w:rsid w:val="002D58BE"/>
    <w:rsid w:val="002F4747"/>
    <w:rsid w:val="00302605"/>
    <w:rsid w:val="0035299F"/>
    <w:rsid w:val="00361B37"/>
    <w:rsid w:val="00377BD3"/>
    <w:rsid w:val="00384088"/>
    <w:rsid w:val="003852CE"/>
    <w:rsid w:val="0039169B"/>
    <w:rsid w:val="003A7F8C"/>
    <w:rsid w:val="003B2284"/>
    <w:rsid w:val="003B532E"/>
    <w:rsid w:val="003D0F8B"/>
    <w:rsid w:val="003E0DB6"/>
    <w:rsid w:val="003E3F1A"/>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B55E1"/>
    <w:rsid w:val="005C099A"/>
    <w:rsid w:val="005C31A5"/>
    <w:rsid w:val="005E10C9"/>
    <w:rsid w:val="005E290B"/>
    <w:rsid w:val="005E61DD"/>
    <w:rsid w:val="005F04D8"/>
    <w:rsid w:val="006023DF"/>
    <w:rsid w:val="00615426"/>
    <w:rsid w:val="00616219"/>
    <w:rsid w:val="00645B7D"/>
    <w:rsid w:val="00657DE0"/>
    <w:rsid w:val="00685313"/>
    <w:rsid w:val="00692833"/>
    <w:rsid w:val="0069297F"/>
    <w:rsid w:val="006A6E9B"/>
    <w:rsid w:val="006B7C2A"/>
    <w:rsid w:val="006C23DA"/>
    <w:rsid w:val="006D70B0"/>
    <w:rsid w:val="006E3D45"/>
    <w:rsid w:val="0070607A"/>
    <w:rsid w:val="007149F9"/>
    <w:rsid w:val="00733A30"/>
    <w:rsid w:val="00745AEE"/>
    <w:rsid w:val="00750F10"/>
    <w:rsid w:val="007611AA"/>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288D"/>
    <w:rsid w:val="00944A5C"/>
    <w:rsid w:val="00952A66"/>
    <w:rsid w:val="0097379A"/>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AF72F2"/>
    <w:rsid w:val="00B20024"/>
    <w:rsid w:val="00B40888"/>
    <w:rsid w:val="00B639E9"/>
    <w:rsid w:val="00B817CD"/>
    <w:rsid w:val="00B81A7D"/>
    <w:rsid w:val="00B91EF7"/>
    <w:rsid w:val="00B94AD0"/>
    <w:rsid w:val="00BB2549"/>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09CD"/>
    <w:rsid w:val="00CA1A47"/>
    <w:rsid w:val="00CA3DFC"/>
    <w:rsid w:val="00CB44E5"/>
    <w:rsid w:val="00CC247A"/>
    <w:rsid w:val="00CE388F"/>
    <w:rsid w:val="00CE5E47"/>
    <w:rsid w:val="00CE6F03"/>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24E"/>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47C5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footnote tex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paragraph" w:customStyle="1" w:styleId="toc0">
    <w:name w:val="toc 0"/>
    <w:basedOn w:val="Normal"/>
    <w:next w:val="TM1"/>
    <w:rsid w:val="002B1880"/>
    <w:pPr>
      <w:tabs>
        <w:tab w:val="clear" w:pos="1134"/>
        <w:tab w:val="clear" w:pos="1871"/>
        <w:tab w:val="clear" w:pos="2268"/>
        <w:tab w:val="right" w:pos="9781"/>
      </w:tabs>
    </w:pPr>
    <w:rPr>
      <w:b/>
    </w:rPr>
  </w:style>
  <w:style w:type="paragraph" w:styleId="Rvision">
    <w:name w:val="Revision"/>
    <w:hidden/>
    <w:uiPriority w:val="99"/>
    <w:semiHidden/>
    <w:rsid w:val="00BB2549"/>
    <w:rPr>
      <w:rFonts w:ascii="Times New Roman" w:hAnsi="Times New Roman"/>
      <w:sz w:val="24"/>
      <w:lang w:val="en-GB" w:eastAsia="en-US"/>
    </w:rPr>
  </w:style>
  <w:style w:type="paragraph" w:styleId="Paragraphedeliste">
    <w:name w:val="List Paragraph"/>
    <w:basedOn w:val="Normal"/>
    <w:uiPriority w:val="34"/>
    <w:qFormat/>
    <w:rsid w:val="0097379A"/>
    <w:pPr>
      <w:ind w:left="720"/>
      <w:contextualSpacing/>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R23-WRC23-C-4255!A22-A7!MSW-E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AB614-F1BF-4840-A127-5D3B7956B754}">
  <ds:schemaRefs>
    <ds:schemaRef ds:uri="http://schemas.openxmlformats.org/officeDocument/2006/bibliography"/>
  </ds:schemaRefs>
</ds:datastoreItem>
</file>

<file path=customXml/itemProps2.xml><?xml version="1.0" encoding="utf-8"?>
<ds:datastoreItem xmlns:ds="http://schemas.openxmlformats.org/officeDocument/2006/customXml" ds:itemID="{415F1EEB-AF3F-4BB6-BBB9-289E972DB699}">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32a1a8c5-2265-4ebc-b7a0-2071e2c5c9bb"/>
    <ds:schemaRef ds:uri="http://schemas.openxmlformats.org/package/2006/metadata/core-properties"/>
    <ds:schemaRef ds:uri="996b2e75-67fd-4955-a3b0-5ab9934cb50b"/>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2BE20CC3-E16B-4361-8FE6-FA7F85076525}">
  <ds:schemaRefs>
    <ds:schemaRef ds:uri="http://schemas.microsoft.com/sharepoint/events"/>
  </ds:schemaRefs>
</ds:datastoreItem>
</file>

<file path=customXml/itemProps4.xml><?xml version="1.0" encoding="utf-8"?>
<ds:datastoreItem xmlns:ds="http://schemas.openxmlformats.org/officeDocument/2006/customXml" ds:itemID="{AECD14F5-88D2-40A4-B98C-0254A1381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AE3AF7-C640-4249-908E-5E6A43D05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2132</Words>
  <Characters>11366</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R23-WRC23-C-4255!A22-A7!MSW-E</vt:lpstr>
      <vt:lpstr>R23-WRC23-C-4255!A22-A7!MSW-E</vt:lpstr>
    </vt:vector>
  </TitlesOfParts>
  <Manager>General Secretariat - Pool</Manager>
  <Company>International Telecommunication Union (ITU)</Company>
  <LinksUpToDate>false</LinksUpToDate>
  <CharactersWithSpaces>13472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R23-WRC23-C-4255!A22-A7!MSW-E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2023-09-26T07:25:00Z</dcterms:created>
  <dcterms:modified xsi:type="dcterms:W3CDTF">2023-09-26T07:25:00Z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